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784D" w:rsidRPr="00A57EBC" w:rsidRDefault="002E784D" w:rsidP="00D77912">
      <w:pPr>
        <w:widowControl/>
        <w:tabs>
          <w:tab w:val="center" w:pos="4680"/>
        </w:tabs>
        <w:jc w:val="center"/>
        <w:rPr>
          <w:rFonts w:ascii="Arial" w:hAnsi="Arial" w:cs="Arial"/>
        </w:rPr>
      </w:pPr>
      <w:r w:rsidRPr="00A57EBC">
        <w:rPr>
          <w:rFonts w:ascii="Arial" w:hAnsi="Arial" w:cs="Arial"/>
          <w:b/>
          <w:bCs/>
        </w:rPr>
        <w:t>Appendix D</w:t>
      </w:r>
    </w:p>
    <w:p w:rsidR="002E784D" w:rsidRPr="00A57EBC" w:rsidRDefault="002E784D">
      <w:pPr>
        <w:widowControl/>
        <w:jc w:val="both"/>
        <w:rPr>
          <w:rFonts w:ascii="Arial" w:hAnsi="Arial" w:cs="Arial"/>
        </w:rPr>
      </w:pPr>
    </w:p>
    <w:p w:rsidR="002E784D" w:rsidRPr="00A57EBC" w:rsidRDefault="002E784D">
      <w:pPr>
        <w:widowControl/>
        <w:jc w:val="both"/>
        <w:rPr>
          <w:rFonts w:ascii="Arial" w:hAnsi="Arial" w:cs="Arial"/>
        </w:rPr>
      </w:pPr>
    </w:p>
    <w:p w:rsidR="002E784D" w:rsidRPr="00A57EBC" w:rsidRDefault="002E784D" w:rsidP="00D77912">
      <w:pPr>
        <w:widowControl/>
        <w:tabs>
          <w:tab w:val="center" w:pos="4680"/>
        </w:tabs>
        <w:jc w:val="center"/>
        <w:rPr>
          <w:rFonts w:ascii="Arial" w:hAnsi="Arial" w:cs="Arial"/>
          <w:b/>
          <w:bCs/>
        </w:rPr>
      </w:pPr>
      <w:r w:rsidRPr="00A57EBC">
        <w:rPr>
          <w:rFonts w:ascii="Arial" w:hAnsi="Arial" w:cs="Arial"/>
          <w:b/>
          <w:bCs/>
        </w:rPr>
        <w:t>GUIDANCE FOR DOCUMENTING INSPECTION PROCEDURE 71152</w:t>
      </w:r>
    </w:p>
    <w:p w:rsidR="002E784D" w:rsidRPr="00A57EBC" w:rsidRDefault="00520A13" w:rsidP="00D77912">
      <w:pPr>
        <w:widowControl/>
        <w:tabs>
          <w:tab w:val="center" w:pos="4680"/>
        </w:tabs>
        <w:jc w:val="center"/>
        <w:rPr>
          <w:rFonts w:ascii="Arial" w:hAnsi="Arial" w:cs="Arial"/>
          <w:b/>
          <w:bCs/>
        </w:rPr>
      </w:pPr>
      <w:ins w:id="0" w:author="ccc2" w:date="2011-07-07T18:56:00Z">
        <w:r>
          <w:rPr>
            <w:rFonts w:ascii="Arial" w:hAnsi="Arial" w:cs="Arial"/>
            <w:b/>
            <w:bCs/>
          </w:rPr>
          <w:t xml:space="preserve">PROBLEM </w:t>
        </w:r>
      </w:ins>
      <w:r w:rsidR="002E784D" w:rsidRPr="00A57EBC">
        <w:rPr>
          <w:rFonts w:ascii="Arial" w:hAnsi="Arial" w:cs="Arial"/>
          <w:b/>
          <w:bCs/>
        </w:rPr>
        <w:t>IDENTIFICATION AND RESOLUTION</w:t>
      </w:r>
    </w:p>
    <w:p w:rsidR="002E784D" w:rsidRPr="00A57EBC" w:rsidRDefault="002E784D">
      <w:pPr>
        <w:widowControl/>
        <w:jc w:val="both"/>
        <w:rPr>
          <w:rFonts w:ascii="Arial" w:hAnsi="Arial" w:cs="Arial"/>
        </w:rPr>
      </w:pPr>
    </w:p>
    <w:p w:rsidR="002E784D" w:rsidRPr="00A57EBC" w:rsidRDefault="002E784D">
      <w:pPr>
        <w:widowControl/>
        <w:jc w:val="both"/>
        <w:rPr>
          <w:rFonts w:ascii="Arial" w:hAnsi="Arial" w:cs="Arial"/>
        </w:rPr>
      </w:pPr>
    </w:p>
    <w:p w:rsidR="002E784D" w:rsidRPr="00361DF2" w:rsidRDefault="002E784D">
      <w:pPr>
        <w:widowControl/>
        <w:jc w:val="both"/>
        <w:rPr>
          <w:rFonts w:ascii="Arial" w:hAnsi="Arial" w:cs="Arial"/>
        </w:rPr>
      </w:pPr>
      <w:r w:rsidRPr="00361DF2">
        <w:rPr>
          <w:rFonts w:ascii="Arial" w:hAnsi="Arial" w:cs="Arial"/>
        </w:rPr>
        <w:t>One of the objectives of Inspection Procedure 71152 is to provide an assessment of the effectiveness of the licensee</w:t>
      </w:r>
      <w:r w:rsidRPr="00361DF2">
        <w:rPr>
          <w:rFonts w:ascii="Arial" w:hAnsi="Arial" w:cs="Arial"/>
        </w:rPr>
        <w:sym w:font="WP TypographicSymbols" w:char="003D"/>
      </w:r>
      <w:r w:rsidRPr="00361DF2">
        <w:rPr>
          <w:rFonts w:ascii="Arial" w:hAnsi="Arial" w:cs="Arial"/>
        </w:rPr>
        <w:t>s problem identification and resolution (PI&amp;R) programs.  Consequently, the type of documentation for this inspection should be different than for other baseline inspections and may include more qualitative observations.  Listed below are some general principles that apply to documenting the results of IP 71152.  These principles supplement the guidance contained elsewhere in Inspection Manual Chapter (IMC) 0612.</w:t>
      </w:r>
    </w:p>
    <w:p w:rsidR="002E784D" w:rsidRPr="00361DF2" w:rsidRDefault="002E784D">
      <w:pPr>
        <w:widowControl/>
        <w:rPr>
          <w:rFonts w:ascii="Arial" w:hAnsi="Arial" w:cs="Arial"/>
        </w:rPr>
      </w:pPr>
    </w:p>
    <w:p w:rsidR="002E784D" w:rsidRPr="00361DF2" w:rsidRDefault="002E784D">
      <w:pPr>
        <w:pStyle w:val="Level1"/>
        <w:widowControl/>
        <w:numPr>
          <w:ilvl w:val="0"/>
          <w:numId w:val="1"/>
        </w:numPr>
        <w:tabs>
          <w:tab w:val="left" w:pos="-1440"/>
          <w:tab w:val="num" w:pos="720"/>
        </w:tabs>
        <w:ind w:left="720" w:hanging="720"/>
        <w:jc w:val="both"/>
        <w:rPr>
          <w:rFonts w:ascii="Arial" w:hAnsi="Arial" w:cs="Arial"/>
        </w:rPr>
      </w:pPr>
      <w:r w:rsidRPr="00361DF2">
        <w:rPr>
          <w:rFonts w:ascii="Arial" w:hAnsi="Arial" w:cs="Arial"/>
        </w:rPr>
        <w:t>The summary of issues for this report should contain the team</w:t>
      </w:r>
      <w:r w:rsidRPr="00361DF2">
        <w:rPr>
          <w:rFonts w:ascii="Arial" w:hAnsi="Arial" w:cs="Arial"/>
        </w:rPr>
        <w:sym w:font="WP TypographicSymbols" w:char="003D"/>
      </w:r>
      <w:r w:rsidRPr="00361DF2">
        <w:rPr>
          <w:rFonts w:ascii="Arial" w:hAnsi="Arial" w:cs="Arial"/>
        </w:rPr>
        <w:t>s overall assessment of the licensee</w:t>
      </w:r>
      <w:r w:rsidRPr="00361DF2">
        <w:rPr>
          <w:rFonts w:ascii="Arial" w:hAnsi="Arial" w:cs="Arial"/>
        </w:rPr>
        <w:sym w:font="WP TypographicSymbols" w:char="003D"/>
      </w:r>
      <w:r w:rsidRPr="00361DF2">
        <w:rPr>
          <w:rFonts w:ascii="Arial" w:hAnsi="Arial" w:cs="Arial"/>
        </w:rPr>
        <w:t>s PI&amp;R program, on the basis of both the biennial in- depth samples and routine baseline inspections.  This overall assessment should also be placed in the PIM in accordance with the guidance in IMC 0306.</w:t>
      </w:r>
    </w:p>
    <w:p w:rsidR="002E784D" w:rsidRPr="00361DF2" w:rsidRDefault="002E784D">
      <w:pPr>
        <w:widowControl/>
        <w:jc w:val="both"/>
        <w:rPr>
          <w:rFonts w:ascii="Arial" w:hAnsi="Arial" w:cs="Arial"/>
        </w:rPr>
      </w:pPr>
    </w:p>
    <w:p w:rsidR="002E784D" w:rsidRPr="00361DF2" w:rsidRDefault="002E784D">
      <w:pPr>
        <w:pStyle w:val="Level1"/>
        <w:widowControl/>
        <w:numPr>
          <w:ilvl w:val="0"/>
          <w:numId w:val="1"/>
        </w:numPr>
        <w:tabs>
          <w:tab w:val="left" w:pos="-1440"/>
          <w:tab w:val="num" w:pos="720"/>
        </w:tabs>
        <w:ind w:left="720" w:hanging="720"/>
        <w:jc w:val="both"/>
        <w:rPr>
          <w:rFonts w:ascii="Arial" w:hAnsi="Arial" w:cs="Arial"/>
        </w:rPr>
      </w:pPr>
      <w:r w:rsidRPr="00361DF2">
        <w:rPr>
          <w:rFonts w:ascii="Arial" w:hAnsi="Arial" w:cs="Arial"/>
        </w:rPr>
        <w:t>The inspection report should contain an assessment for each of the inspection requirements as follows.  Some examples are provided in the attached example report and outline.</w:t>
      </w:r>
    </w:p>
    <w:p w:rsidR="002E784D" w:rsidRPr="00361DF2" w:rsidRDefault="002E784D">
      <w:pPr>
        <w:widowControl/>
        <w:rPr>
          <w:rFonts w:ascii="Arial" w:hAnsi="Arial" w:cs="Arial"/>
        </w:rPr>
      </w:pPr>
    </w:p>
    <w:p w:rsidR="002E784D" w:rsidRPr="00361DF2" w:rsidRDefault="002E784D">
      <w:pPr>
        <w:pStyle w:val="Level2"/>
        <w:widowControl/>
        <w:tabs>
          <w:tab w:val="left" w:pos="-1440"/>
          <w:tab w:val="num" w:pos="1440"/>
        </w:tabs>
        <w:jc w:val="both"/>
        <w:rPr>
          <w:rFonts w:ascii="Arial" w:hAnsi="Arial" w:cs="Arial"/>
        </w:rPr>
      </w:pPr>
      <w:r w:rsidRPr="00361DF2">
        <w:rPr>
          <w:rFonts w:ascii="Arial" w:hAnsi="Arial" w:cs="Arial"/>
        </w:rPr>
        <w:t>Assessment of the Corrective Action Program Effectiveness</w:t>
      </w:r>
    </w:p>
    <w:p w:rsidR="002E784D" w:rsidRPr="00361DF2" w:rsidRDefault="002E784D">
      <w:pPr>
        <w:widowControl/>
        <w:jc w:val="both"/>
        <w:rPr>
          <w:rFonts w:ascii="Arial" w:hAnsi="Arial" w:cs="Arial"/>
        </w:rPr>
      </w:pPr>
    </w:p>
    <w:p w:rsidR="002E784D" w:rsidRPr="00361DF2" w:rsidRDefault="002E784D">
      <w:pPr>
        <w:widowControl/>
        <w:ind w:left="1440"/>
        <w:jc w:val="both"/>
        <w:rPr>
          <w:rFonts w:ascii="Arial" w:hAnsi="Arial" w:cs="Arial"/>
        </w:rPr>
      </w:pPr>
      <w:r w:rsidRPr="00361DF2">
        <w:rPr>
          <w:rFonts w:ascii="Arial" w:hAnsi="Arial" w:cs="Arial"/>
          <w:u w:val="single"/>
        </w:rPr>
        <w:t>Inspection Scope</w:t>
      </w:r>
      <w:r w:rsidRPr="00361DF2">
        <w:rPr>
          <w:rFonts w:ascii="Arial" w:hAnsi="Arial" w:cs="Arial"/>
        </w:rPr>
        <w:t xml:space="preserve"> - Identify the documents that were reviewed and, if   applicable, the other activities that were competed to verify that:</w:t>
      </w:r>
    </w:p>
    <w:p w:rsidR="002E784D" w:rsidRPr="00361DF2" w:rsidRDefault="002E784D">
      <w:pPr>
        <w:widowControl/>
        <w:jc w:val="both"/>
        <w:rPr>
          <w:rFonts w:ascii="Arial" w:hAnsi="Arial" w:cs="Arial"/>
        </w:rPr>
      </w:pPr>
    </w:p>
    <w:p w:rsidR="002E784D" w:rsidRPr="00361DF2" w:rsidRDefault="002E784D" w:rsidP="00955BBA">
      <w:pPr>
        <w:pStyle w:val="Level1"/>
        <w:widowControl/>
        <w:numPr>
          <w:ilvl w:val="0"/>
          <w:numId w:val="3"/>
        </w:numPr>
        <w:tabs>
          <w:tab w:val="left" w:pos="-1440"/>
        </w:tabs>
        <w:jc w:val="both"/>
        <w:outlineLvl w:val="9"/>
        <w:rPr>
          <w:rFonts w:ascii="Arial" w:hAnsi="Arial" w:cs="Arial"/>
        </w:rPr>
      </w:pPr>
      <w:r w:rsidRPr="00361DF2">
        <w:rPr>
          <w:rFonts w:ascii="Arial" w:hAnsi="Arial" w:cs="Arial"/>
        </w:rPr>
        <w:t>the licensee is identifying problems at the proper threshold and entering them into the corrective action system;</w:t>
      </w:r>
    </w:p>
    <w:p w:rsidR="002E784D" w:rsidRPr="00361DF2" w:rsidRDefault="002E784D">
      <w:pPr>
        <w:widowControl/>
        <w:jc w:val="both"/>
        <w:rPr>
          <w:rFonts w:ascii="Arial" w:hAnsi="Arial" w:cs="Arial"/>
        </w:rPr>
      </w:pPr>
    </w:p>
    <w:p w:rsidR="002E784D" w:rsidRPr="00361DF2" w:rsidRDefault="002E784D" w:rsidP="00955BBA">
      <w:pPr>
        <w:pStyle w:val="Level1"/>
        <w:widowControl/>
        <w:numPr>
          <w:ilvl w:val="0"/>
          <w:numId w:val="3"/>
        </w:numPr>
        <w:tabs>
          <w:tab w:val="left" w:pos="-1440"/>
        </w:tabs>
        <w:jc w:val="both"/>
        <w:outlineLvl w:val="9"/>
        <w:rPr>
          <w:rFonts w:ascii="Arial" w:hAnsi="Arial" w:cs="Arial"/>
        </w:rPr>
      </w:pPr>
      <w:r w:rsidRPr="00361DF2">
        <w:rPr>
          <w:rFonts w:ascii="Arial" w:hAnsi="Arial" w:cs="Arial"/>
        </w:rPr>
        <w:t xml:space="preserve">the licensee is adequately prioritizing and evaluating issues, include pertinent reference numbers (for example, NCR #s, violations #s, etc.); and </w:t>
      </w:r>
    </w:p>
    <w:p w:rsidR="002E784D" w:rsidRPr="00361DF2" w:rsidRDefault="002E784D">
      <w:pPr>
        <w:widowControl/>
        <w:jc w:val="both"/>
        <w:rPr>
          <w:rFonts w:ascii="Arial" w:hAnsi="Arial" w:cs="Arial"/>
        </w:rPr>
      </w:pPr>
    </w:p>
    <w:p w:rsidR="002E784D" w:rsidRPr="00361DF2" w:rsidRDefault="002E784D" w:rsidP="00955BBA">
      <w:pPr>
        <w:pStyle w:val="Level1"/>
        <w:widowControl/>
        <w:numPr>
          <w:ilvl w:val="0"/>
          <w:numId w:val="3"/>
        </w:numPr>
        <w:tabs>
          <w:tab w:val="left" w:pos="-1440"/>
        </w:tabs>
        <w:jc w:val="both"/>
        <w:outlineLvl w:val="9"/>
        <w:rPr>
          <w:rFonts w:ascii="Arial" w:hAnsi="Arial" w:cs="Arial"/>
        </w:rPr>
      </w:pPr>
      <w:proofErr w:type="gramStart"/>
      <w:r w:rsidRPr="00361DF2">
        <w:rPr>
          <w:rFonts w:ascii="Arial" w:hAnsi="Arial" w:cs="Arial"/>
        </w:rPr>
        <w:t>corrective</w:t>
      </w:r>
      <w:proofErr w:type="gramEnd"/>
      <w:r w:rsidRPr="00361DF2">
        <w:rPr>
          <w:rFonts w:ascii="Arial" w:hAnsi="Arial" w:cs="Arial"/>
        </w:rPr>
        <w:t xml:space="preserve"> actions are effective at preventing recurrence and timely.</w:t>
      </w:r>
    </w:p>
    <w:p w:rsidR="002E784D" w:rsidRPr="00361DF2" w:rsidRDefault="002E784D">
      <w:pPr>
        <w:widowControl/>
        <w:jc w:val="both"/>
        <w:rPr>
          <w:rFonts w:ascii="Arial" w:hAnsi="Arial" w:cs="Arial"/>
        </w:rPr>
      </w:pPr>
    </w:p>
    <w:p w:rsidR="002E784D" w:rsidRPr="00361DF2" w:rsidRDefault="002E784D">
      <w:pPr>
        <w:widowControl/>
        <w:ind w:firstLine="720"/>
        <w:jc w:val="both"/>
        <w:rPr>
          <w:rFonts w:ascii="Arial" w:hAnsi="Arial" w:cs="Arial"/>
        </w:rPr>
      </w:pPr>
    </w:p>
    <w:p w:rsidR="002E784D" w:rsidRPr="00361DF2" w:rsidRDefault="002E784D">
      <w:pPr>
        <w:widowControl/>
        <w:ind w:left="1440"/>
        <w:jc w:val="both"/>
        <w:rPr>
          <w:rFonts w:ascii="Arial" w:hAnsi="Arial" w:cs="Arial"/>
        </w:rPr>
      </w:pPr>
      <w:r w:rsidRPr="00361DF2">
        <w:rPr>
          <w:rFonts w:ascii="Arial" w:hAnsi="Arial" w:cs="Arial"/>
        </w:rPr>
        <w:t xml:space="preserve">Include samples taken from the previous 12 months of routine baseline </w:t>
      </w:r>
      <w:proofErr w:type="gramStart"/>
      <w:r w:rsidRPr="00361DF2">
        <w:rPr>
          <w:rFonts w:ascii="Arial" w:hAnsi="Arial" w:cs="Arial"/>
        </w:rPr>
        <w:t>inspection</w:t>
      </w:r>
      <w:proofErr w:type="gramEnd"/>
      <w:r w:rsidRPr="00361DF2">
        <w:rPr>
          <w:rFonts w:ascii="Arial" w:hAnsi="Arial" w:cs="Arial"/>
        </w:rPr>
        <w:t xml:space="preserve"> reports.  Also include assessments and audits of the corrective action program that were completed within the previous 12 months.</w:t>
      </w:r>
    </w:p>
    <w:p w:rsidR="002E784D" w:rsidRPr="00361DF2" w:rsidRDefault="002E784D">
      <w:pPr>
        <w:widowControl/>
        <w:jc w:val="both"/>
        <w:rPr>
          <w:rFonts w:ascii="Arial" w:hAnsi="Arial" w:cs="Arial"/>
        </w:rPr>
      </w:pPr>
    </w:p>
    <w:p w:rsidR="002E784D" w:rsidRPr="00361DF2" w:rsidRDefault="002E784D">
      <w:pPr>
        <w:widowControl/>
        <w:jc w:val="both"/>
        <w:rPr>
          <w:rFonts w:ascii="Arial" w:hAnsi="Arial" w:cs="Arial"/>
        </w:rPr>
        <w:sectPr w:rsidR="002E784D" w:rsidRPr="00361DF2">
          <w:footerReference w:type="even" r:id="rId8"/>
          <w:footerReference w:type="default" r:id="rId9"/>
          <w:pgSz w:w="12240" w:h="15840"/>
          <w:pgMar w:top="1008" w:right="1440" w:bottom="720" w:left="1440" w:header="1008" w:footer="720" w:gutter="0"/>
          <w:cols w:space="720"/>
          <w:noEndnote/>
        </w:sectPr>
      </w:pPr>
    </w:p>
    <w:p w:rsidR="002E784D" w:rsidRPr="00361DF2" w:rsidRDefault="002E784D">
      <w:pPr>
        <w:widowControl/>
        <w:ind w:left="1440"/>
        <w:jc w:val="both"/>
        <w:rPr>
          <w:rFonts w:ascii="Arial" w:hAnsi="Arial" w:cs="Arial"/>
        </w:rPr>
      </w:pPr>
      <w:r w:rsidRPr="00361DF2">
        <w:rPr>
          <w:rFonts w:ascii="Arial" w:hAnsi="Arial" w:cs="Arial"/>
          <w:u w:val="single"/>
        </w:rPr>
        <w:lastRenderedPageBreak/>
        <w:t xml:space="preserve">Assessment - Effectiveness of Problem </w:t>
      </w:r>
      <w:proofErr w:type="gramStart"/>
      <w:r w:rsidRPr="00361DF2">
        <w:rPr>
          <w:rFonts w:ascii="Arial" w:hAnsi="Arial" w:cs="Arial"/>
          <w:u w:val="single"/>
        </w:rPr>
        <w:t>Identification</w:t>
      </w:r>
      <w:r w:rsidRPr="00361DF2">
        <w:rPr>
          <w:rFonts w:ascii="Arial" w:hAnsi="Arial" w:cs="Arial"/>
        </w:rPr>
        <w:t xml:space="preserve">  Document</w:t>
      </w:r>
      <w:proofErr w:type="gramEnd"/>
      <w:r w:rsidRPr="00361DF2">
        <w:rPr>
          <w:rFonts w:ascii="Arial" w:hAnsi="Arial" w:cs="Arial"/>
        </w:rPr>
        <w:t xml:space="preserve"> a general conclusion regarding the licensee</w:t>
      </w:r>
      <w:r w:rsidRPr="00361DF2">
        <w:rPr>
          <w:rFonts w:ascii="Arial" w:hAnsi="Arial" w:cs="Arial"/>
        </w:rPr>
        <w:sym w:font="WP TypographicSymbols" w:char="003D"/>
      </w:r>
      <w:r w:rsidRPr="00361DF2">
        <w:rPr>
          <w:rFonts w:ascii="Arial" w:hAnsi="Arial" w:cs="Arial"/>
        </w:rPr>
        <w:t>s effectiveness in problem identification.  Include the bases for the general conclusion.  Discuss issues and relevant observations regarding problem identification, and properly disposition any related findings.</w:t>
      </w:r>
    </w:p>
    <w:p w:rsidR="002E784D" w:rsidRPr="00361DF2" w:rsidRDefault="002E784D">
      <w:pPr>
        <w:widowControl/>
        <w:rPr>
          <w:rFonts w:ascii="Arial" w:hAnsi="Arial" w:cs="Arial"/>
        </w:rPr>
      </w:pPr>
    </w:p>
    <w:p w:rsidR="002E784D" w:rsidRPr="00361DF2" w:rsidRDefault="002E784D">
      <w:pPr>
        <w:widowControl/>
        <w:ind w:left="1440"/>
        <w:jc w:val="both"/>
        <w:rPr>
          <w:rFonts w:ascii="Arial" w:hAnsi="Arial" w:cs="Arial"/>
        </w:rPr>
      </w:pPr>
      <w:r w:rsidRPr="00361DF2">
        <w:rPr>
          <w:rFonts w:ascii="Arial" w:hAnsi="Arial" w:cs="Arial"/>
          <w:u w:val="single"/>
        </w:rPr>
        <w:t xml:space="preserve">Assessment - Effectiveness of Prioritization and Evaluation of </w:t>
      </w:r>
      <w:proofErr w:type="gramStart"/>
      <w:r w:rsidRPr="00361DF2">
        <w:rPr>
          <w:rFonts w:ascii="Arial" w:hAnsi="Arial" w:cs="Arial"/>
          <w:u w:val="single"/>
        </w:rPr>
        <w:t xml:space="preserve">Issues </w:t>
      </w:r>
      <w:r w:rsidRPr="00361DF2">
        <w:rPr>
          <w:rFonts w:ascii="Arial" w:hAnsi="Arial" w:cs="Arial"/>
        </w:rPr>
        <w:t xml:space="preserve"> Document</w:t>
      </w:r>
      <w:proofErr w:type="gramEnd"/>
      <w:r w:rsidRPr="00361DF2">
        <w:rPr>
          <w:rFonts w:ascii="Arial" w:hAnsi="Arial" w:cs="Arial"/>
        </w:rPr>
        <w:t xml:space="preserve"> a general conclusion regarding the licensee</w:t>
      </w:r>
      <w:r w:rsidRPr="00361DF2">
        <w:rPr>
          <w:rFonts w:ascii="Arial" w:hAnsi="Arial" w:cs="Arial"/>
        </w:rPr>
        <w:sym w:font="WP TypographicSymbols" w:char="003D"/>
      </w:r>
      <w:r w:rsidRPr="00361DF2">
        <w:rPr>
          <w:rFonts w:ascii="Arial" w:hAnsi="Arial" w:cs="Arial"/>
        </w:rPr>
        <w:t>s effectiveness in problem evaluation, and include the bases for that conclusion.  Discuss issues relative to:</w:t>
      </w:r>
    </w:p>
    <w:p w:rsidR="002E784D" w:rsidRPr="00361DF2" w:rsidRDefault="002E784D">
      <w:pPr>
        <w:widowControl/>
        <w:jc w:val="both"/>
        <w:rPr>
          <w:rFonts w:ascii="Arial" w:hAnsi="Arial" w:cs="Arial"/>
        </w:rPr>
      </w:pPr>
    </w:p>
    <w:p w:rsidR="002E784D" w:rsidRPr="00361DF2" w:rsidRDefault="002E784D" w:rsidP="00955BBA">
      <w:pPr>
        <w:pStyle w:val="Level1"/>
        <w:widowControl/>
        <w:numPr>
          <w:ilvl w:val="0"/>
          <w:numId w:val="3"/>
        </w:numPr>
        <w:tabs>
          <w:tab w:val="left" w:pos="-1440"/>
        </w:tabs>
        <w:jc w:val="both"/>
        <w:outlineLvl w:val="9"/>
        <w:rPr>
          <w:rFonts w:ascii="Arial" w:hAnsi="Arial" w:cs="Arial"/>
        </w:rPr>
      </w:pPr>
      <w:r w:rsidRPr="00361DF2">
        <w:rPr>
          <w:rFonts w:ascii="Arial" w:hAnsi="Arial" w:cs="Arial"/>
        </w:rPr>
        <w:t>the effectiveness of the licensee</w:t>
      </w:r>
      <w:r w:rsidRPr="00361DF2">
        <w:rPr>
          <w:rFonts w:ascii="Arial" w:hAnsi="Arial" w:cs="Arial"/>
        </w:rPr>
        <w:sym w:font="WP TypographicSymbols" w:char="003D"/>
      </w:r>
      <w:r w:rsidRPr="00361DF2">
        <w:rPr>
          <w:rFonts w:ascii="Arial" w:hAnsi="Arial" w:cs="Arial"/>
        </w:rPr>
        <w:t>s process for prioritizing issues</w:t>
      </w:r>
    </w:p>
    <w:p w:rsidR="002E784D" w:rsidRPr="00361DF2" w:rsidRDefault="002E784D">
      <w:pPr>
        <w:widowControl/>
        <w:jc w:val="both"/>
        <w:rPr>
          <w:rFonts w:ascii="Arial" w:hAnsi="Arial" w:cs="Arial"/>
        </w:rPr>
      </w:pPr>
    </w:p>
    <w:p w:rsidR="002E784D" w:rsidRPr="00361DF2" w:rsidRDefault="002E784D" w:rsidP="00955BBA">
      <w:pPr>
        <w:pStyle w:val="Level1"/>
        <w:widowControl/>
        <w:numPr>
          <w:ilvl w:val="0"/>
          <w:numId w:val="3"/>
        </w:numPr>
        <w:tabs>
          <w:tab w:val="left" w:pos="-1440"/>
        </w:tabs>
        <w:jc w:val="both"/>
        <w:outlineLvl w:val="9"/>
        <w:rPr>
          <w:rFonts w:ascii="Arial" w:hAnsi="Arial" w:cs="Arial"/>
        </w:rPr>
      </w:pPr>
      <w:proofErr w:type="gramStart"/>
      <w:r w:rsidRPr="00361DF2">
        <w:rPr>
          <w:rFonts w:ascii="Arial" w:hAnsi="Arial" w:cs="Arial"/>
        </w:rPr>
        <w:t>technical</w:t>
      </w:r>
      <w:proofErr w:type="gramEnd"/>
      <w:r w:rsidRPr="00361DF2">
        <w:rPr>
          <w:rFonts w:ascii="Arial" w:hAnsi="Arial" w:cs="Arial"/>
        </w:rPr>
        <w:t xml:space="preserve"> adequacy and depth of evaluations (including root cause analysis where appropriate).</w:t>
      </w:r>
    </w:p>
    <w:p w:rsidR="002E784D" w:rsidRPr="00361DF2" w:rsidRDefault="002E784D">
      <w:pPr>
        <w:widowControl/>
        <w:jc w:val="both"/>
        <w:rPr>
          <w:rFonts w:ascii="Arial" w:hAnsi="Arial" w:cs="Arial"/>
        </w:rPr>
      </w:pPr>
    </w:p>
    <w:p w:rsidR="002E784D" w:rsidRPr="00361DF2" w:rsidRDefault="002E784D" w:rsidP="00955BBA">
      <w:pPr>
        <w:pStyle w:val="Level1"/>
        <w:widowControl/>
        <w:numPr>
          <w:ilvl w:val="0"/>
          <w:numId w:val="3"/>
        </w:numPr>
        <w:tabs>
          <w:tab w:val="left" w:pos="-1440"/>
        </w:tabs>
        <w:jc w:val="both"/>
        <w:outlineLvl w:val="9"/>
        <w:rPr>
          <w:rFonts w:ascii="Arial" w:hAnsi="Arial" w:cs="Arial"/>
        </w:rPr>
      </w:pPr>
      <w:r w:rsidRPr="00361DF2">
        <w:rPr>
          <w:rFonts w:ascii="Arial" w:hAnsi="Arial" w:cs="Arial"/>
        </w:rPr>
        <w:t xml:space="preserve">adequate consideration of operability and </w:t>
      </w:r>
      <w:proofErr w:type="spellStart"/>
      <w:r w:rsidRPr="00361DF2">
        <w:rPr>
          <w:rFonts w:ascii="Arial" w:hAnsi="Arial" w:cs="Arial"/>
        </w:rPr>
        <w:t>reportability</w:t>
      </w:r>
      <w:proofErr w:type="spellEnd"/>
      <w:r w:rsidRPr="00361DF2">
        <w:rPr>
          <w:rFonts w:ascii="Arial" w:hAnsi="Arial" w:cs="Arial"/>
        </w:rPr>
        <w:t xml:space="preserve"> requirements, and </w:t>
      </w:r>
    </w:p>
    <w:p w:rsidR="002E784D" w:rsidRPr="00361DF2" w:rsidRDefault="002E784D">
      <w:pPr>
        <w:widowControl/>
        <w:jc w:val="both"/>
        <w:rPr>
          <w:rFonts w:ascii="Arial" w:hAnsi="Arial" w:cs="Arial"/>
        </w:rPr>
      </w:pPr>
    </w:p>
    <w:p w:rsidR="002E784D" w:rsidRPr="00361DF2" w:rsidRDefault="002E784D" w:rsidP="00955BBA">
      <w:pPr>
        <w:pStyle w:val="Level1"/>
        <w:widowControl/>
        <w:numPr>
          <w:ilvl w:val="0"/>
          <w:numId w:val="3"/>
        </w:numPr>
        <w:tabs>
          <w:tab w:val="left" w:pos="-1440"/>
        </w:tabs>
        <w:jc w:val="both"/>
        <w:outlineLvl w:val="9"/>
        <w:rPr>
          <w:rFonts w:ascii="Arial" w:hAnsi="Arial" w:cs="Arial"/>
        </w:rPr>
      </w:pPr>
      <w:proofErr w:type="gramStart"/>
      <w:r w:rsidRPr="00361DF2">
        <w:rPr>
          <w:rFonts w:ascii="Arial" w:hAnsi="Arial" w:cs="Arial"/>
        </w:rPr>
        <w:t>appropriate</w:t>
      </w:r>
      <w:proofErr w:type="gramEnd"/>
      <w:r w:rsidRPr="00361DF2">
        <w:rPr>
          <w:rFonts w:ascii="Arial" w:hAnsi="Arial" w:cs="Arial"/>
        </w:rPr>
        <w:t xml:space="preserve"> consideration of risk in prioritizing or evaluating issues.</w:t>
      </w:r>
    </w:p>
    <w:p w:rsidR="002E784D" w:rsidRPr="00361DF2" w:rsidRDefault="002E784D">
      <w:pPr>
        <w:widowControl/>
        <w:rPr>
          <w:rFonts w:ascii="Arial" w:hAnsi="Arial" w:cs="Arial"/>
        </w:rPr>
      </w:pPr>
    </w:p>
    <w:p w:rsidR="002E784D" w:rsidRPr="00361DF2" w:rsidRDefault="002E784D">
      <w:pPr>
        <w:widowControl/>
        <w:ind w:firstLine="3600"/>
        <w:rPr>
          <w:rFonts w:ascii="Arial" w:hAnsi="Arial" w:cs="Arial"/>
        </w:rPr>
      </w:pPr>
    </w:p>
    <w:p w:rsidR="002E784D" w:rsidRPr="00361DF2" w:rsidRDefault="002E784D">
      <w:pPr>
        <w:widowControl/>
        <w:ind w:left="1440"/>
        <w:jc w:val="both"/>
        <w:rPr>
          <w:rFonts w:ascii="Arial" w:hAnsi="Arial" w:cs="Arial"/>
        </w:rPr>
      </w:pPr>
      <w:r w:rsidRPr="00361DF2">
        <w:rPr>
          <w:rFonts w:ascii="Arial" w:hAnsi="Arial" w:cs="Arial"/>
          <w:u w:val="single"/>
        </w:rPr>
        <w:t xml:space="preserve">Assessment - Effectiveness of Corrective Actions </w:t>
      </w:r>
      <w:r w:rsidRPr="00361DF2">
        <w:rPr>
          <w:rFonts w:ascii="Arial" w:hAnsi="Arial" w:cs="Arial"/>
        </w:rPr>
        <w:t xml:space="preserve">  Document a general conclusion regarding the licensee</w:t>
      </w:r>
      <w:r w:rsidRPr="00361DF2">
        <w:rPr>
          <w:rFonts w:ascii="Arial" w:hAnsi="Arial" w:cs="Arial"/>
        </w:rPr>
        <w:sym w:font="WP TypographicSymbols" w:char="003D"/>
      </w:r>
      <w:r w:rsidRPr="00361DF2">
        <w:rPr>
          <w:rFonts w:ascii="Arial" w:hAnsi="Arial" w:cs="Arial"/>
        </w:rPr>
        <w:t>s ability to develop and implement effective corrective actions.  Include the bases for the general conclusion and an assessment of the licensee</w:t>
      </w:r>
      <w:r w:rsidRPr="00361DF2">
        <w:rPr>
          <w:rFonts w:ascii="Arial" w:hAnsi="Arial" w:cs="Arial"/>
        </w:rPr>
        <w:sym w:font="WP TypographicSymbols" w:char="003D"/>
      </w:r>
      <w:r w:rsidRPr="00361DF2">
        <w:rPr>
          <w:rFonts w:ascii="Arial" w:hAnsi="Arial" w:cs="Arial"/>
        </w:rPr>
        <w:t>s consideration of risk insights in prioritizing corrective actions.  Discuss issues and relevant observations regarding corrective actions, including, for significant conditions adverse to quality, issues associated with the effectiveness of corrective actions to prevent recurrence.</w:t>
      </w:r>
    </w:p>
    <w:p w:rsidR="002E784D" w:rsidRPr="00361DF2" w:rsidRDefault="002E784D">
      <w:pPr>
        <w:widowControl/>
        <w:jc w:val="both"/>
        <w:rPr>
          <w:rFonts w:ascii="Arial" w:hAnsi="Arial" w:cs="Arial"/>
        </w:rPr>
      </w:pPr>
    </w:p>
    <w:p w:rsidR="002E784D" w:rsidRPr="00361DF2" w:rsidRDefault="002E784D">
      <w:pPr>
        <w:widowControl/>
        <w:tabs>
          <w:tab w:val="left" w:pos="-1440"/>
        </w:tabs>
        <w:ind w:left="1440" w:hanging="720"/>
        <w:jc w:val="both"/>
        <w:rPr>
          <w:rFonts w:ascii="Arial" w:hAnsi="Arial" w:cs="Arial"/>
        </w:rPr>
      </w:pPr>
      <w:r w:rsidRPr="00361DF2">
        <w:rPr>
          <w:rFonts w:ascii="Arial" w:hAnsi="Arial" w:cs="Arial"/>
        </w:rPr>
        <w:t>b.</w:t>
      </w:r>
      <w:r w:rsidRPr="00361DF2">
        <w:rPr>
          <w:rFonts w:ascii="Arial" w:hAnsi="Arial" w:cs="Arial"/>
        </w:rPr>
        <w:tab/>
        <w:t>Assessment of the Use of Operating Experience</w:t>
      </w:r>
    </w:p>
    <w:p w:rsidR="002E784D" w:rsidRPr="00361DF2" w:rsidRDefault="002E784D">
      <w:pPr>
        <w:widowControl/>
        <w:jc w:val="both"/>
        <w:rPr>
          <w:rFonts w:ascii="Arial" w:hAnsi="Arial" w:cs="Arial"/>
        </w:rPr>
      </w:pPr>
    </w:p>
    <w:p w:rsidR="002E784D" w:rsidRPr="00361DF2" w:rsidRDefault="002E784D">
      <w:pPr>
        <w:widowControl/>
        <w:ind w:left="1440"/>
        <w:jc w:val="both"/>
        <w:rPr>
          <w:rFonts w:ascii="Arial" w:hAnsi="Arial" w:cs="Arial"/>
        </w:rPr>
      </w:pPr>
      <w:r w:rsidRPr="00361DF2">
        <w:rPr>
          <w:rFonts w:ascii="Arial" w:hAnsi="Arial" w:cs="Arial"/>
          <w:u w:val="single"/>
        </w:rPr>
        <w:t xml:space="preserve">Inspection Scope </w:t>
      </w:r>
      <w:r w:rsidRPr="00361DF2">
        <w:rPr>
          <w:rFonts w:ascii="Arial" w:hAnsi="Arial" w:cs="Arial"/>
        </w:rPr>
        <w:t>- Identify the documents that were reviewed and, if applicable, the other activities that were completed to verify that the licensee appropriately used operating experience information.</w:t>
      </w:r>
    </w:p>
    <w:p w:rsidR="002E784D" w:rsidRPr="00361DF2" w:rsidRDefault="002E784D">
      <w:pPr>
        <w:widowControl/>
        <w:jc w:val="both"/>
        <w:rPr>
          <w:rFonts w:ascii="Arial" w:hAnsi="Arial" w:cs="Arial"/>
        </w:rPr>
      </w:pPr>
    </w:p>
    <w:p w:rsidR="002E784D" w:rsidRPr="00361DF2" w:rsidRDefault="002E784D">
      <w:pPr>
        <w:widowControl/>
        <w:ind w:left="1440"/>
        <w:jc w:val="both"/>
        <w:rPr>
          <w:rFonts w:ascii="Arial" w:hAnsi="Arial" w:cs="Arial"/>
        </w:rPr>
      </w:pPr>
      <w:r w:rsidRPr="00361DF2">
        <w:rPr>
          <w:rFonts w:ascii="Arial" w:hAnsi="Arial" w:cs="Arial"/>
          <w:u w:val="single"/>
        </w:rPr>
        <w:t>Assessment</w:t>
      </w:r>
      <w:r w:rsidRPr="00361DF2">
        <w:rPr>
          <w:rFonts w:ascii="Arial" w:hAnsi="Arial" w:cs="Arial"/>
        </w:rPr>
        <w:t xml:space="preserve"> - Document a general conclusion regarding the licensee</w:t>
      </w:r>
      <w:r w:rsidRPr="00361DF2">
        <w:rPr>
          <w:rFonts w:ascii="Arial" w:hAnsi="Arial" w:cs="Arial"/>
        </w:rPr>
        <w:sym w:font="WP TypographicSymbols" w:char="003D"/>
      </w:r>
      <w:r w:rsidRPr="00361DF2">
        <w:rPr>
          <w:rFonts w:ascii="Arial" w:hAnsi="Arial" w:cs="Arial"/>
        </w:rPr>
        <w:t>s use of operating experience information.  Include the bases for the general conclusion.</w:t>
      </w:r>
    </w:p>
    <w:p w:rsidR="002E784D" w:rsidRPr="00361DF2" w:rsidRDefault="002E784D">
      <w:pPr>
        <w:widowControl/>
        <w:jc w:val="both"/>
        <w:rPr>
          <w:rFonts w:ascii="Arial" w:hAnsi="Arial" w:cs="Arial"/>
        </w:rPr>
      </w:pPr>
    </w:p>
    <w:p w:rsidR="002E784D" w:rsidRPr="00361DF2" w:rsidRDefault="002E784D">
      <w:pPr>
        <w:widowControl/>
        <w:tabs>
          <w:tab w:val="left" w:pos="-1440"/>
        </w:tabs>
        <w:ind w:left="1440" w:hanging="720"/>
        <w:jc w:val="both"/>
        <w:rPr>
          <w:rFonts w:ascii="Arial" w:hAnsi="Arial" w:cs="Arial"/>
        </w:rPr>
      </w:pPr>
      <w:r w:rsidRPr="00361DF2">
        <w:rPr>
          <w:rFonts w:ascii="Arial" w:hAnsi="Arial" w:cs="Arial"/>
        </w:rPr>
        <w:t>c.</w:t>
      </w:r>
      <w:r w:rsidRPr="00361DF2">
        <w:rPr>
          <w:rFonts w:ascii="Arial" w:hAnsi="Arial" w:cs="Arial"/>
        </w:rPr>
        <w:tab/>
        <w:t>Assessment of the Self-Assessments and Audits</w:t>
      </w:r>
    </w:p>
    <w:p w:rsidR="002E784D" w:rsidRPr="00361DF2" w:rsidRDefault="002E784D">
      <w:pPr>
        <w:widowControl/>
        <w:jc w:val="both"/>
        <w:rPr>
          <w:rFonts w:ascii="Arial" w:hAnsi="Arial" w:cs="Arial"/>
        </w:rPr>
      </w:pPr>
    </w:p>
    <w:p w:rsidR="002E784D" w:rsidRPr="00361DF2" w:rsidRDefault="002E784D">
      <w:pPr>
        <w:widowControl/>
        <w:ind w:left="1440"/>
        <w:jc w:val="both"/>
        <w:rPr>
          <w:rFonts w:ascii="Arial" w:hAnsi="Arial" w:cs="Arial"/>
        </w:rPr>
      </w:pPr>
      <w:r w:rsidRPr="00361DF2">
        <w:rPr>
          <w:rFonts w:ascii="Arial" w:hAnsi="Arial" w:cs="Arial"/>
          <w:u w:val="single"/>
        </w:rPr>
        <w:t>Inspection Scope</w:t>
      </w:r>
      <w:r w:rsidRPr="00361DF2">
        <w:rPr>
          <w:rFonts w:ascii="Arial" w:hAnsi="Arial" w:cs="Arial"/>
        </w:rPr>
        <w:t xml:space="preserve"> - Identify the documents that were reviewed and, if applicable, the other activities that were completed to verify that the licensee conducted self- and independent assessments of their activities and practices, as appropriate to assess performance and identify areas for improvement.</w:t>
      </w:r>
    </w:p>
    <w:p w:rsidR="002E784D" w:rsidRPr="00361DF2" w:rsidRDefault="002E784D">
      <w:pPr>
        <w:widowControl/>
        <w:ind w:firstLine="720"/>
        <w:rPr>
          <w:rFonts w:ascii="Arial" w:hAnsi="Arial" w:cs="Arial"/>
        </w:rPr>
      </w:pPr>
    </w:p>
    <w:p w:rsidR="002E784D" w:rsidRPr="00361DF2" w:rsidRDefault="002E784D">
      <w:pPr>
        <w:widowControl/>
        <w:ind w:left="1440"/>
        <w:jc w:val="both"/>
        <w:rPr>
          <w:rFonts w:ascii="Arial" w:hAnsi="Arial" w:cs="Arial"/>
        </w:rPr>
      </w:pPr>
      <w:r w:rsidRPr="00361DF2">
        <w:rPr>
          <w:rFonts w:ascii="Arial" w:hAnsi="Arial" w:cs="Arial"/>
          <w:u w:val="single"/>
        </w:rPr>
        <w:t>Assessment</w:t>
      </w:r>
      <w:r w:rsidRPr="00361DF2">
        <w:rPr>
          <w:rFonts w:ascii="Arial" w:hAnsi="Arial" w:cs="Arial"/>
        </w:rPr>
        <w:t xml:space="preserve"> - Document a general conclusion regarding the licensee</w:t>
      </w:r>
      <w:r w:rsidRPr="00361DF2">
        <w:rPr>
          <w:rFonts w:ascii="Arial" w:hAnsi="Arial" w:cs="Arial"/>
        </w:rPr>
        <w:sym w:font="WP TypographicSymbols" w:char="003D"/>
      </w:r>
      <w:proofErr w:type="gramStart"/>
      <w:r w:rsidRPr="00361DF2">
        <w:rPr>
          <w:rFonts w:ascii="Arial" w:hAnsi="Arial" w:cs="Arial"/>
        </w:rPr>
        <w:t>s  self</w:t>
      </w:r>
      <w:proofErr w:type="gramEnd"/>
      <w:r w:rsidRPr="00361DF2">
        <w:rPr>
          <w:rFonts w:ascii="Arial" w:hAnsi="Arial" w:cs="Arial"/>
        </w:rPr>
        <w:t>-assessments and audits.  Include in the conclusion if issues identified by those self-assessments were addressed.  Incorporate into the discussion the bases for the general conclusion</w:t>
      </w:r>
    </w:p>
    <w:p w:rsidR="002E784D" w:rsidRPr="00361DF2" w:rsidRDefault="002E784D">
      <w:pPr>
        <w:widowControl/>
        <w:ind w:firstLine="7200"/>
        <w:jc w:val="both"/>
        <w:rPr>
          <w:rFonts w:ascii="Arial" w:hAnsi="Arial" w:cs="Arial"/>
        </w:rPr>
      </w:pPr>
    </w:p>
    <w:p w:rsidR="002E784D" w:rsidRPr="00361DF2" w:rsidRDefault="002E784D">
      <w:pPr>
        <w:widowControl/>
        <w:tabs>
          <w:tab w:val="left" w:pos="-1440"/>
        </w:tabs>
        <w:ind w:left="1440" w:hanging="720"/>
        <w:jc w:val="both"/>
        <w:rPr>
          <w:rFonts w:ascii="Arial" w:hAnsi="Arial" w:cs="Arial"/>
        </w:rPr>
      </w:pPr>
      <w:r w:rsidRPr="00361DF2">
        <w:rPr>
          <w:rFonts w:ascii="Arial" w:hAnsi="Arial" w:cs="Arial"/>
        </w:rPr>
        <w:lastRenderedPageBreak/>
        <w:t>d.</w:t>
      </w:r>
      <w:r w:rsidRPr="00361DF2">
        <w:rPr>
          <w:rFonts w:ascii="Arial" w:hAnsi="Arial" w:cs="Arial"/>
        </w:rPr>
        <w:tab/>
        <w:t>Assessment of Safety Conscious Work Environment</w:t>
      </w:r>
    </w:p>
    <w:p w:rsidR="002E784D" w:rsidRPr="00361DF2" w:rsidRDefault="002E784D">
      <w:pPr>
        <w:widowControl/>
        <w:jc w:val="both"/>
        <w:rPr>
          <w:rFonts w:ascii="Arial" w:hAnsi="Arial" w:cs="Arial"/>
        </w:rPr>
      </w:pPr>
    </w:p>
    <w:p w:rsidR="002E784D" w:rsidRPr="00361DF2" w:rsidRDefault="002E784D">
      <w:pPr>
        <w:widowControl/>
        <w:ind w:left="1440"/>
        <w:jc w:val="both"/>
        <w:rPr>
          <w:rFonts w:ascii="Arial" w:hAnsi="Arial" w:cs="Arial"/>
        </w:rPr>
      </w:pPr>
      <w:r w:rsidRPr="00361DF2">
        <w:rPr>
          <w:rFonts w:ascii="Arial" w:hAnsi="Arial" w:cs="Arial"/>
          <w:u w:val="single"/>
        </w:rPr>
        <w:t>Inspection Scope</w:t>
      </w:r>
      <w:r w:rsidRPr="00361DF2">
        <w:rPr>
          <w:rFonts w:ascii="Arial" w:hAnsi="Arial" w:cs="Arial"/>
        </w:rPr>
        <w:t xml:space="preserve"> - </w:t>
      </w:r>
      <w:r w:rsidRPr="00361DF2">
        <w:rPr>
          <w:rFonts w:ascii="Arial" w:hAnsi="Arial" w:cs="Arial"/>
          <w:i/>
          <w:iCs/>
        </w:rPr>
        <w:t>Identify the documents that were reviewed and, if applicable, the other activities that were completed to assess whether issues exist that may represent challenges to the free flow of information, and to determine whether underlying factors exist that would produce a reluctance to raise nuclear safety concerns.</w:t>
      </w:r>
      <w:r w:rsidRPr="00361DF2">
        <w:rPr>
          <w:rFonts w:ascii="Arial" w:hAnsi="Arial" w:cs="Arial"/>
        </w:rPr>
        <w:t xml:space="preserve">  [C1]</w:t>
      </w:r>
    </w:p>
    <w:p w:rsidR="002E784D" w:rsidRPr="00361DF2" w:rsidRDefault="002E784D">
      <w:pPr>
        <w:widowControl/>
        <w:jc w:val="both"/>
        <w:rPr>
          <w:rFonts w:ascii="Arial" w:hAnsi="Arial" w:cs="Arial"/>
        </w:rPr>
      </w:pPr>
    </w:p>
    <w:p w:rsidR="002E784D" w:rsidRPr="00361DF2" w:rsidRDefault="002E784D">
      <w:pPr>
        <w:widowControl/>
        <w:ind w:left="1440"/>
        <w:jc w:val="both"/>
        <w:rPr>
          <w:rFonts w:ascii="Arial" w:hAnsi="Arial" w:cs="Arial"/>
        </w:rPr>
      </w:pPr>
      <w:r w:rsidRPr="00361DF2">
        <w:rPr>
          <w:rFonts w:ascii="Arial" w:hAnsi="Arial" w:cs="Arial"/>
          <w:u w:val="single"/>
        </w:rPr>
        <w:t xml:space="preserve">Assessment </w:t>
      </w:r>
      <w:r w:rsidRPr="00361DF2">
        <w:rPr>
          <w:rFonts w:ascii="Arial" w:hAnsi="Arial" w:cs="Arial"/>
        </w:rPr>
        <w:t xml:space="preserve">- </w:t>
      </w:r>
      <w:r w:rsidRPr="00361DF2">
        <w:rPr>
          <w:rFonts w:ascii="Arial" w:hAnsi="Arial" w:cs="Arial"/>
          <w:i/>
          <w:iCs/>
        </w:rPr>
        <w:t>Document a general conclusion regarding the existence of issues that may represent challenges to the free flow of information, and of underlying factors that could produce a reluctance to raise nuclear safety concerns.  Include the bases for the general conclusion.</w:t>
      </w:r>
      <w:r w:rsidRPr="00361DF2">
        <w:rPr>
          <w:rFonts w:ascii="Arial" w:hAnsi="Arial" w:cs="Arial"/>
        </w:rPr>
        <w:t xml:space="preserve">  [C1]</w:t>
      </w:r>
    </w:p>
    <w:p w:rsidR="002E784D" w:rsidRPr="00361DF2" w:rsidRDefault="002E784D">
      <w:pPr>
        <w:widowControl/>
        <w:rPr>
          <w:rFonts w:ascii="Arial" w:hAnsi="Arial" w:cs="Arial"/>
        </w:rPr>
      </w:pPr>
    </w:p>
    <w:p w:rsidR="002E784D" w:rsidRPr="00361DF2" w:rsidRDefault="002E784D">
      <w:pPr>
        <w:widowControl/>
        <w:tabs>
          <w:tab w:val="left" w:pos="-1440"/>
        </w:tabs>
        <w:ind w:left="720" w:hanging="720"/>
        <w:jc w:val="both"/>
        <w:rPr>
          <w:rFonts w:ascii="Arial" w:hAnsi="Arial" w:cs="Arial"/>
        </w:rPr>
      </w:pPr>
      <w:r w:rsidRPr="00361DF2">
        <w:rPr>
          <w:rFonts w:ascii="Arial" w:hAnsi="Arial" w:cs="Arial"/>
        </w:rPr>
        <w:t>4.</w:t>
      </w:r>
      <w:r w:rsidRPr="00361DF2">
        <w:rPr>
          <w:rFonts w:ascii="Arial" w:hAnsi="Arial" w:cs="Arial"/>
        </w:rPr>
        <w:tab/>
        <w:t xml:space="preserve">Negative conclusions regarding aspects of the PI&amp;R program should be supported by examples of performance deficiencies. Other conclusions should be supported by a brief statement of the basis for the conclusion, including the scope of material that was reviewed. </w:t>
      </w:r>
    </w:p>
    <w:p w:rsidR="002E784D" w:rsidRPr="00361DF2" w:rsidRDefault="002E784D">
      <w:pPr>
        <w:widowControl/>
        <w:rPr>
          <w:rFonts w:ascii="Arial" w:hAnsi="Arial" w:cs="Arial"/>
        </w:rPr>
      </w:pPr>
    </w:p>
    <w:p w:rsidR="002E784D" w:rsidRPr="00361DF2" w:rsidRDefault="002E784D">
      <w:pPr>
        <w:widowControl/>
        <w:rPr>
          <w:rFonts w:ascii="Arial" w:hAnsi="Arial" w:cs="Arial"/>
        </w:rPr>
      </w:pPr>
    </w:p>
    <w:p w:rsidR="002E784D" w:rsidRPr="00361DF2" w:rsidRDefault="002E784D">
      <w:pPr>
        <w:widowControl/>
        <w:rPr>
          <w:rFonts w:ascii="Arial" w:hAnsi="Arial" w:cs="Arial"/>
        </w:rPr>
      </w:pPr>
    </w:p>
    <w:p w:rsidR="002E784D" w:rsidRPr="00361DF2" w:rsidRDefault="002E784D">
      <w:pPr>
        <w:widowControl/>
        <w:rPr>
          <w:rFonts w:ascii="Arial" w:hAnsi="Arial" w:cs="Arial"/>
        </w:rPr>
      </w:pPr>
    </w:p>
    <w:p w:rsidR="002E784D" w:rsidRPr="00361DF2" w:rsidRDefault="002E784D">
      <w:pPr>
        <w:widowControl/>
        <w:rPr>
          <w:rFonts w:ascii="Arial" w:hAnsi="Arial" w:cs="Arial"/>
        </w:rPr>
      </w:pPr>
    </w:p>
    <w:p w:rsidR="002E784D" w:rsidRPr="00361DF2" w:rsidRDefault="002E784D">
      <w:pPr>
        <w:widowControl/>
        <w:ind w:firstLine="2880"/>
        <w:rPr>
          <w:rFonts w:ascii="Arial" w:hAnsi="Arial" w:cs="Arial"/>
        </w:rPr>
        <w:sectPr w:rsidR="002E784D" w:rsidRPr="00361DF2">
          <w:footerReference w:type="even" r:id="rId10"/>
          <w:footerReference w:type="default" r:id="rId11"/>
          <w:type w:val="continuous"/>
          <w:pgSz w:w="12240" w:h="15840"/>
          <w:pgMar w:top="990" w:right="1440" w:bottom="720" w:left="1440" w:header="990" w:footer="720" w:gutter="0"/>
          <w:cols w:space="720"/>
          <w:noEndnote/>
        </w:sectPr>
      </w:pPr>
    </w:p>
    <w:p w:rsidR="002E784D" w:rsidRDefault="002E784D">
      <w:pPr>
        <w:widowControl/>
        <w:jc w:val="both"/>
        <w:rPr>
          <w:ins w:id="3" w:author="ccc2" w:date="2011-07-07T18:32:00Z"/>
          <w:rFonts w:ascii="Arial" w:hAnsi="Arial" w:cs="Arial"/>
          <w:u w:val="single"/>
        </w:rPr>
      </w:pPr>
      <w:r w:rsidRPr="00361DF2">
        <w:rPr>
          <w:rFonts w:ascii="Arial" w:hAnsi="Arial" w:cs="Arial"/>
          <w:u w:val="single"/>
        </w:rPr>
        <w:lastRenderedPageBreak/>
        <w:t>Example Inspection Report Excerpts and Outline</w:t>
      </w:r>
    </w:p>
    <w:p w:rsidR="00777566" w:rsidRPr="00361DF2" w:rsidRDefault="00777566">
      <w:pPr>
        <w:widowControl/>
        <w:jc w:val="both"/>
        <w:rPr>
          <w:rFonts w:ascii="Arial" w:hAnsi="Arial" w:cs="Arial"/>
          <w:u w:val="single"/>
        </w:rPr>
      </w:pPr>
    </w:p>
    <w:p w:rsidR="00777566" w:rsidRPr="00BC0E9E" w:rsidRDefault="00777566" w:rsidP="00777566">
      <w:pPr>
        <w:tabs>
          <w:tab w:val="right" w:pos="9360"/>
        </w:tabs>
        <w:rPr>
          <w:ins w:id="4" w:author="ccc2" w:date="2011-07-07T18:31:00Z"/>
          <w:rFonts w:ascii="Arial" w:hAnsi="Arial" w:cs="Arial"/>
        </w:rPr>
      </w:pPr>
      <w:ins w:id="5" w:author="ccc2" w:date="2011-07-07T18:31:00Z">
        <w:r w:rsidRPr="00BC0E9E">
          <w:rPr>
            <w:rFonts w:ascii="Arial" w:hAnsi="Arial" w:cs="Arial"/>
          </w:rPr>
          <w:t xml:space="preserve">Refer to </w:t>
        </w:r>
        <w:r w:rsidRPr="00BC0E9E">
          <w:rPr>
            <w:rFonts w:ascii="Arial" w:hAnsi="Arial" w:cs="Arial"/>
          </w:rPr>
          <w:fldChar w:fldCharType="begin"/>
        </w:r>
        <w:r w:rsidRPr="00BC0E9E">
          <w:rPr>
            <w:rFonts w:ascii="Arial" w:hAnsi="Arial" w:cs="Arial"/>
          </w:rPr>
          <w:instrText>HYPERLINK "http://www.nrc.gov/reading-rm/doc-collections/insp-manual/manual-chapter/index.html"</w:instrText>
        </w:r>
        <w:r w:rsidRPr="00BC0E9E">
          <w:rPr>
            <w:rFonts w:ascii="Arial" w:hAnsi="Arial" w:cs="Arial"/>
          </w:rPr>
          <w:fldChar w:fldCharType="separate"/>
        </w:r>
        <w:r w:rsidRPr="00BC0E9E">
          <w:rPr>
            <w:rFonts w:ascii="Arial" w:hAnsi="Arial" w:cs="Arial"/>
          </w:rPr>
          <w:t>IMC 0612 Exhibit 4</w:t>
        </w:r>
        <w:r w:rsidRPr="00BC0E9E">
          <w:rPr>
            <w:rFonts w:ascii="Arial" w:hAnsi="Arial" w:cs="Arial"/>
          </w:rPr>
          <w:fldChar w:fldCharType="end"/>
        </w:r>
        <w:r w:rsidRPr="00BC0E9E">
          <w:rPr>
            <w:rFonts w:ascii="Arial" w:hAnsi="Arial" w:cs="Arial"/>
          </w:rPr>
          <w:t xml:space="preserve">, “Cover Letter Templates” for a report cover letter template that can be modified to create a </w:t>
        </w:r>
      </w:ins>
      <w:ins w:id="6" w:author="ccc2" w:date="2011-07-07T19:16:00Z">
        <w:r w:rsidR="005F58E6">
          <w:rPr>
            <w:rFonts w:ascii="Arial" w:hAnsi="Arial" w:cs="Arial"/>
          </w:rPr>
          <w:t xml:space="preserve">problem identification and resolution </w:t>
        </w:r>
      </w:ins>
      <w:ins w:id="7" w:author="ccc2" w:date="2011-07-07T19:17:00Z">
        <w:r w:rsidR="005F58E6">
          <w:rPr>
            <w:rFonts w:ascii="Arial" w:hAnsi="Arial" w:cs="Arial"/>
          </w:rPr>
          <w:t>biennial</w:t>
        </w:r>
      </w:ins>
      <w:ins w:id="8" w:author="ccc2" w:date="2011-07-07T19:16:00Z">
        <w:r w:rsidR="005F58E6">
          <w:rPr>
            <w:rFonts w:ascii="Arial" w:hAnsi="Arial" w:cs="Arial"/>
          </w:rPr>
          <w:t xml:space="preserve"> baseline</w:t>
        </w:r>
      </w:ins>
      <w:ins w:id="9" w:author="ccc2" w:date="2011-07-07T18:31:00Z">
        <w:r w:rsidRPr="00BC0E9E">
          <w:rPr>
            <w:rFonts w:ascii="Arial" w:hAnsi="Arial" w:cs="Arial"/>
          </w:rPr>
          <w:t xml:space="preserve"> inspection report cover letter.</w:t>
        </w:r>
      </w:ins>
    </w:p>
    <w:p w:rsidR="002E784D" w:rsidRPr="00361DF2" w:rsidRDefault="002E784D">
      <w:pPr>
        <w:widowControl/>
        <w:tabs>
          <w:tab w:val="left" w:pos="90"/>
          <w:tab w:val="left" w:pos="630"/>
          <w:tab w:val="left" w:pos="1170"/>
          <w:tab w:val="left" w:pos="1710"/>
          <w:tab w:val="left" w:pos="2970"/>
          <w:tab w:val="left" w:pos="3690"/>
          <w:tab w:val="left" w:pos="4410"/>
          <w:tab w:val="left" w:pos="5130"/>
          <w:tab w:val="left" w:pos="5850"/>
          <w:tab w:val="left" w:pos="6570"/>
          <w:tab w:val="left" w:pos="7290"/>
          <w:tab w:val="left" w:pos="8010"/>
          <w:tab w:val="left" w:pos="8730"/>
          <w:tab w:val="left" w:pos="9450"/>
        </w:tabs>
        <w:ind w:left="90"/>
        <w:rPr>
          <w:rFonts w:ascii="Arial" w:hAnsi="Arial" w:cs="Arial"/>
        </w:rPr>
      </w:pPr>
    </w:p>
    <w:p w:rsidR="002E784D" w:rsidRPr="00361DF2" w:rsidRDefault="002E784D">
      <w:pPr>
        <w:widowControl/>
        <w:tabs>
          <w:tab w:val="left" w:pos="90"/>
          <w:tab w:val="left" w:pos="630"/>
          <w:tab w:val="left" w:pos="1170"/>
          <w:tab w:val="left" w:pos="1710"/>
          <w:tab w:val="left" w:pos="2970"/>
          <w:tab w:val="left" w:pos="3690"/>
          <w:tab w:val="left" w:pos="4410"/>
          <w:tab w:val="left" w:pos="5130"/>
          <w:tab w:val="left" w:pos="5850"/>
          <w:tab w:val="left" w:pos="6570"/>
          <w:tab w:val="left" w:pos="7290"/>
          <w:tab w:val="left" w:pos="8010"/>
          <w:tab w:val="left" w:pos="8730"/>
          <w:tab w:val="left" w:pos="9450"/>
        </w:tabs>
        <w:ind w:left="90"/>
        <w:rPr>
          <w:rFonts w:ascii="Arial" w:hAnsi="Arial" w:cs="Arial"/>
        </w:rPr>
        <w:sectPr w:rsidR="002E784D" w:rsidRPr="00361DF2">
          <w:type w:val="continuous"/>
          <w:pgSz w:w="12240" w:h="15840"/>
          <w:pgMar w:top="990" w:right="1440" w:bottom="720" w:left="1350" w:header="990" w:footer="720" w:gutter="0"/>
          <w:cols w:space="720"/>
          <w:noEndnote/>
        </w:sectPr>
      </w:pPr>
    </w:p>
    <w:p w:rsidR="002E784D" w:rsidRPr="00361DF2" w:rsidRDefault="002E784D">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rPr>
      </w:pPr>
      <w:r w:rsidRPr="00361DF2">
        <w:rPr>
          <w:rFonts w:ascii="Arial" w:hAnsi="Arial" w:cs="Arial"/>
          <w:b/>
          <w:bCs/>
        </w:rPr>
        <w:lastRenderedPageBreak/>
        <w:t>SUMMARY OF ISSUES</w:t>
      </w:r>
    </w:p>
    <w:p w:rsidR="002E784D" w:rsidRPr="00361DF2" w:rsidRDefault="002E784D">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2E784D" w:rsidRPr="00361DF2" w:rsidRDefault="002E784D">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r w:rsidRPr="00361DF2">
        <w:rPr>
          <w:rFonts w:ascii="Arial" w:hAnsi="Arial" w:cs="Arial"/>
        </w:rPr>
        <w:t>ADAMS Template</w:t>
      </w:r>
    </w:p>
    <w:p w:rsidR="002E784D" w:rsidRPr="00361DF2" w:rsidRDefault="002E784D">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p>
    <w:p w:rsidR="002E784D" w:rsidRPr="00361DF2" w:rsidRDefault="002E784D">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proofErr w:type="gramStart"/>
      <w:r w:rsidRPr="00361DF2">
        <w:rPr>
          <w:rFonts w:ascii="Arial" w:hAnsi="Arial" w:cs="Arial"/>
        </w:rPr>
        <w:t>IR (Docket and Report Number); (Utility Name); on (Date); (Plant Name); annual baseline inspection of the identification and resolution of problems.</w:t>
      </w:r>
      <w:proofErr w:type="gramEnd"/>
      <w:r w:rsidRPr="00361DF2">
        <w:rPr>
          <w:rFonts w:ascii="Arial" w:hAnsi="Arial" w:cs="Arial"/>
        </w:rPr>
        <w:t xml:space="preserve">  A violation </w:t>
      </w:r>
      <w:proofErr w:type="gramStart"/>
      <w:r w:rsidRPr="00361DF2">
        <w:rPr>
          <w:rFonts w:ascii="Arial" w:hAnsi="Arial" w:cs="Arial"/>
        </w:rPr>
        <w:t>was were</w:t>
      </w:r>
      <w:proofErr w:type="gramEnd"/>
      <w:r w:rsidRPr="00361DF2">
        <w:rPr>
          <w:rFonts w:ascii="Arial" w:hAnsi="Arial" w:cs="Arial"/>
        </w:rPr>
        <w:t xml:space="preserve"> identified in the area of root cause evaluations.</w:t>
      </w:r>
    </w:p>
    <w:p w:rsidR="002E784D" w:rsidRPr="00361DF2" w:rsidRDefault="002E784D">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r w:rsidRPr="00361DF2">
        <w:rPr>
          <w:rFonts w:ascii="Arial" w:hAnsi="Arial" w:cs="Arial"/>
        </w:rPr>
        <w:t xml:space="preserve"> </w:t>
      </w:r>
    </w:p>
    <w:p w:rsidR="002E784D" w:rsidRPr="00361DF2" w:rsidRDefault="002E784D">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r w:rsidRPr="00361DF2">
        <w:rPr>
          <w:rFonts w:ascii="Arial" w:hAnsi="Arial" w:cs="Arial"/>
        </w:rPr>
        <w:t xml:space="preserve">The inspection was conducted by a regional projects inspector, resident inspectors, and a regional radiation specialist.  One green finding of very low safety significance was identified during this inspection and was classified as a </w:t>
      </w:r>
      <w:proofErr w:type="spellStart"/>
      <w:r w:rsidRPr="00361DF2">
        <w:rPr>
          <w:rFonts w:ascii="Arial" w:hAnsi="Arial" w:cs="Arial"/>
        </w:rPr>
        <w:t>noncited</w:t>
      </w:r>
      <w:proofErr w:type="spellEnd"/>
      <w:r w:rsidRPr="00361DF2">
        <w:rPr>
          <w:rFonts w:ascii="Arial" w:hAnsi="Arial" w:cs="Arial"/>
        </w:rPr>
        <w:t xml:space="preserve"> violation.  The </w:t>
      </w:r>
      <w:proofErr w:type="gramStart"/>
      <w:r w:rsidRPr="00361DF2">
        <w:rPr>
          <w:rFonts w:ascii="Arial" w:hAnsi="Arial" w:cs="Arial"/>
        </w:rPr>
        <w:t>finding  was</w:t>
      </w:r>
      <w:proofErr w:type="gramEnd"/>
      <w:r w:rsidRPr="00361DF2">
        <w:rPr>
          <w:rFonts w:ascii="Arial" w:hAnsi="Arial" w:cs="Arial"/>
        </w:rPr>
        <w:t xml:space="preserve"> evaluated using the significance determination process (SDP).</w:t>
      </w:r>
    </w:p>
    <w:p w:rsidR="002E784D" w:rsidRPr="00361DF2" w:rsidRDefault="002E784D">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p>
    <w:p w:rsidR="002E784D" w:rsidRPr="00361DF2" w:rsidRDefault="002E784D">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r w:rsidRPr="00361DF2">
        <w:rPr>
          <w:rFonts w:ascii="Arial" w:hAnsi="Arial" w:cs="Arial"/>
          <w:u w:val="single"/>
        </w:rPr>
        <w:t>Identification and Resolution of Problems</w:t>
      </w:r>
    </w:p>
    <w:p w:rsidR="002E784D" w:rsidRPr="00361DF2" w:rsidRDefault="002E784D">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p>
    <w:p w:rsidR="002E784D" w:rsidRPr="00361DF2" w:rsidRDefault="002E784D">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r w:rsidRPr="00361DF2">
        <w:rPr>
          <w:rFonts w:ascii="Arial" w:hAnsi="Arial" w:cs="Arial"/>
        </w:rPr>
        <w:t>The team identified that the licensee was effective at identifying problems and putting them into the corrective action program.  The licensee</w:t>
      </w:r>
      <w:r w:rsidRPr="00361DF2">
        <w:rPr>
          <w:rFonts w:ascii="Arial" w:hAnsi="Arial" w:cs="Arial"/>
        </w:rPr>
        <w:sym w:font="WP TypographicSymbols" w:char="003D"/>
      </w:r>
      <w:r w:rsidRPr="00361DF2">
        <w:rPr>
          <w:rFonts w:ascii="Arial" w:hAnsi="Arial" w:cs="Arial"/>
        </w:rPr>
        <w:t xml:space="preserve">s effectiveness at problem identification was evidenced by the relatively few deficiencies identified by external organizations (including the NRC) that had not been previously identified by the licensee, during the review period.  The licensee effectively used risk in prioritizing the extent to which individual problems would be evaluated and in establishing schedules for implementing corrective actions.  However, of the 10 root </w:t>
      </w:r>
      <w:proofErr w:type="gramStart"/>
      <w:r w:rsidRPr="00361DF2">
        <w:rPr>
          <w:rFonts w:ascii="Arial" w:hAnsi="Arial" w:cs="Arial"/>
        </w:rPr>
        <w:t>cause</w:t>
      </w:r>
      <w:proofErr w:type="gramEnd"/>
      <w:r w:rsidRPr="00361DF2">
        <w:rPr>
          <w:rFonts w:ascii="Arial" w:hAnsi="Arial" w:cs="Arial"/>
        </w:rPr>
        <w:t xml:space="preserve"> evaluations reviewed, 1 was found to be deficient in that it was not performed to a sufficient depth to determine the primary root causes of the finding.  Corrective actions, when specified, were generally implemented in a timely manner.  Licensee audits and assessments were found to be effective and highlighted a similar concern in the root cause area. </w:t>
      </w:r>
    </w:p>
    <w:p w:rsidR="002E784D" w:rsidRPr="00361DF2" w:rsidRDefault="002E784D">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p>
    <w:p w:rsidR="002E784D" w:rsidRPr="00361DF2" w:rsidRDefault="002E784D">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r w:rsidRPr="00361DF2">
        <w:rPr>
          <w:rFonts w:ascii="Arial" w:hAnsi="Arial" w:cs="Arial"/>
        </w:rPr>
        <w:t>Operating experience usage was also found to be effective. Self assessment results adequately identified problems.  On the basis of interviews conducted during this inspection, workers at the site felt free to input safety findings into the corrective action program.</w:t>
      </w:r>
    </w:p>
    <w:p w:rsidR="002E784D" w:rsidRPr="00361DF2" w:rsidRDefault="002E784D">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p>
    <w:p w:rsidR="002E784D" w:rsidRPr="00361DF2" w:rsidRDefault="002E784D">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r w:rsidRPr="00361DF2">
        <w:rPr>
          <w:rFonts w:ascii="Arial" w:hAnsi="Arial" w:cs="Arial"/>
        </w:rPr>
        <w:t>Cornerstone:  Mitigating Systems</w:t>
      </w:r>
    </w:p>
    <w:p w:rsidR="002E784D" w:rsidRPr="00361DF2" w:rsidRDefault="002E784D">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p>
    <w:p w:rsidR="002E784D" w:rsidRPr="00A57EBC" w:rsidRDefault="002E784D">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1080" w:hanging="1080"/>
        <w:jc w:val="both"/>
        <w:rPr>
          <w:rFonts w:ascii="Arial" w:hAnsi="Arial" w:cs="Arial"/>
        </w:rPr>
      </w:pPr>
      <w:r w:rsidRPr="00361DF2">
        <w:rPr>
          <w:rFonts w:ascii="Arial" w:hAnsi="Arial" w:cs="Arial"/>
        </w:rPr>
        <w:t>Green:</w:t>
      </w:r>
      <w:r w:rsidRPr="00361DF2">
        <w:rPr>
          <w:rFonts w:ascii="Arial" w:hAnsi="Arial" w:cs="Arial"/>
        </w:rPr>
        <w:tab/>
        <w:t xml:space="preserve">A violation of 10 CFR Part 50, Appendix B, Criterion XVI dispositioned as a </w:t>
      </w:r>
      <w:proofErr w:type="spellStart"/>
      <w:r w:rsidRPr="00361DF2">
        <w:rPr>
          <w:rFonts w:ascii="Arial" w:hAnsi="Arial" w:cs="Arial"/>
        </w:rPr>
        <w:t>noncited</w:t>
      </w:r>
      <w:proofErr w:type="spellEnd"/>
      <w:r w:rsidRPr="00361DF2">
        <w:rPr>
          <w:rFonts w:ascii="Arial" w:hAnsi="Arial" w:cs="Arial"/>
        </w:rPr>
        <w:t xml:space="preserve"> violation was identified for the licensee's failure to take corrective actions.  Specifically, on {date} the licensee reset the turbine-driven auxiliary </w:t>
      </w:r>
      <w:proofErr w:type="spellStart"/>
      <w:r w:rsidRPr="00361DF2">
        <w:rPr>
          <w:rFonts w:ascii="Arial" w:hAnsi="Arial" w:cs="Arial"/>
        </w:rPr>
        <w:t>feedwater</w:t>
      </w:r>
      <w:proofErr w:type="spellEnd"/>
      <w:r w:rsidRPr="00361DF2">
        <w:rPr>
          <w:rFonts w:ascii="Arial" w:hAnsi="Arial" w:cs="Arial"/>
        </w:rPr>
        <w:t xml:space="preserve"> pump </w:t>
      </w:r>
      <w:proofErr w:type="spellStart"/>
      <w:r w:rsidRPr="00361DF2">
        <w:rPr>
          <w:rFonts w:ascii="Arial" w:hAnsi="Arial" w:cs="Arial"/>
        </w:rPr>
        <w:t>overspeed</w:t>
      </w:r>
      <w:proofErr w:type="spellEnd"/>
      <w:r w:rsidRPr="00361DF2">
        <w:rPr>
          <w:rFonts w:ascii="Arial" w:hAnsi="Arial" w:cs="Arial"/>
        </w:rPr>
        <w:t xml:space="preserve"> trip mechanism with an incorrect </w:t>
      </w:r>
      <w:proofErr w:type="spellStart"/>
      <w:r w:rsidRPr="00361DF2">
        <w:rPr>
          <w:rFonts w:ascii="Arial" w:hAnsi="Arial" w:cs="Arial"/>
        </w:rPr>
        <w:t>setpoint</w:t>
      </w:r>
      <w:proofErr w:type="spellEnd"/>
      <w:r w:rsidRPr="00361DF2">
        <w:rPr>
          <w:rFonts w:ascii="Arial" w:hAnsi="Arial" w:cs="Arial"/>
        </w:rPr>
        <w:t xml:space="preserve"> from an outdated technical manual rendering the pump inoperable until its discovery on {date}.  The licensee had a prior opportunity to identify this condition when a root cause analysis was preformed for a previous failure and incorrectly attributed a premature pump trip to poor training that resulted in</w:t>
      </w:r>
      <w:r w:rsidRPr="00A57EBC">
        <w:rPr>
          <w:rFonts w:ascii="Shruti" w:hAnsi="Shruti" w:cs="Shruti"/>
        </w:rPr>
        <w:t xml:space="preserve"> an error setting the trip mechanism. </w:t>
      </w:r>
    </w:p>
    <w:p w:rsidR="002E784D" w:rsidRPr="00A57EBC" w:rsidRDefault="002E784D">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p>
    <w:p w:rsidR="002E784D" w:rsidRPr="00A57EBC" w:rsidRDefault="002E784D">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540"/>
        <w:jc w:val="both"/>
        <w:rPr>
          <w:rFonts w:ascii="Arial" w:hAnsi="Arial" w:cs="Arial"/>
        </w:rPr>
      </w:pPr>
      <w:r w:rsidRPr="00A57EBC">
        <w:rPr>
          <w:rFonts w:ascii="Arial" w:hAnsi="Arial" w:cs="Arial"/>
        </w:rPr>
        <w:t xml:space="preserve">The risk associated with the failure of the auxiliary </w:t>
      </w:r>
      <w:proofErr w:type="spellStart"/>
      <w:r w:rsidRPr="00A57EBC">
        <w:rPr>
          <w:rFonts w:ascii="Arial" w:hAnsi="Arial" w:cs="Arial"/>
        </w:rPr>
        <w:t>feedwater</w:t>
      </w:r>
      <w:proofErr w:type="spellEnd"/>
      <w:r w:rsidRPr="00A57EBC">
        <w:rPr>
          <w:rFonts w:ascii="Arial" w:hAnsi="Arial" w:cs="Arial"/>
        </w:rPr>
        <w:t xml:space="preserve"> pump had previously been determined to be of very low safety significance because of the redundancy in the auxiliary </w:t>
      </w:r>
      <w:proofErr w:type="spellStart"/>
      <w:r w:rsidRPr="00A57EBC">
        <w:rPr>
          <w:rFonts w:ascii="Arial" w:hAnsi="Arial" w:cs="Arial"/>
        </w:rPr>
        <w:t>feedwater</w:t>
      </w:r>
      <w:proofErr w:type="spellEnd"/>
      <w:r w:rsidRPr="00A57EBC">
        <w:rPr>
          <w:rFonts w:ascii="Arial" w:hAnsi="Arial" w:cs="Arial"/>
        </w:rPr>
        <w:t xml:space="preserve"> system.</w:t>
      </w:r>
    </w:p>
    <w:p w:rsidR="002E784D" w:rsidRPr="00A57EBC" w:rsidRDefault="002E784D">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sectPr w:rsidR="002E784D" w:rsidRPr="00A57EBC">
          <w:pgSz w:w="12240" w:h="15840"/>
          <w:pgMar w:top="990" w:right="1440" w:bottom="720" w:left="1440" w:header="990" w:footer="720" w:gutter="0"/>
          <w:cols w:space="720"/>
          <w:noEndnote/>
        </w:sectPr>
      </w:pPr>
    </w:p>
    <w:p w:rsidR="002E784D" w:rsidRPr="00A57EBC" w:rsidRDefault="002E784D">
      <w:pPr>
        <w:widowControl/>
        <w:tabs>
          <w:tab w:val="center" w:pos="4680"/>
          <w:tab w:val="left" w:pos="5040"/>
          <w:tab w:val="left" w:pos="5760"/>
          <w:tab w:val="left" w:pos="6480"/>
          <w:tab w:val="left" w:pos="7200"/>
          <w:tab w:val="left" w:pos="7920"/>
          <w:tab w:val="left" w:pos="8640"/>
          <w:tab w:val="left" w:pos="9360"/>
        </w:tabs>
        <w:rPr>
          <w:rFonts w:ascii="Arial" w:hAnsi="Arial" w:cs="Arial"/>
        </w:rPr>
      </w:pPr>
      <w:r w:rsidRPr="00A57EBC">
        <w:rPr>
          <w:rFonts w:ascii="Arial" w:hAnsi="Arial" w:cs="Arial"/>
        </w:rPr>
        <w:lastRenderedPageBreak/>
        <w:tab/>
      </w:r>
      <w:r w:rsidRPr="00A57EBC">
        <w:rPr>
          <w:rFonts w:ascii="Arial" w:hAnsi="Arial" w:cs="Arial"/>
          <w:b/>
          <w:bCs/>
        </w:rPr>
        <w:t>REPORT DETAILS</w:t>
      </w:r>
    </w:p>
    <w:p w:rsidR="002E784D" w:rsidRPr="00A57EBC" w:rsidRDefault="002E784D">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2E784D" w:rsidRPr="00A57EBC" w:rsidRDefault="002E784D">
      <w:pPr>
        <w:pStyle w:val="Level1"/>
        <w:widowControl/>
        <w:tabs>
          <w:tab w:val="left" w:pos="0"/>
          <w:tab w:val="num"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r w:rsidRPr="00A57EBC">
        <w:rPr>
          <w:rFonts w:ascii="Arial" w:hAnsi="Arial" w:cs="Arial"/>
        </w:rPr>
        <w:t>OTHER ACTIVITIES (OA)</w:t>
      </w:r>
    </w:p>
    <w:p w:rsidR="002E784D" w:rsidRPr="00A57EBC" w:rsidRDefault="002E784D">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p>
    <w:p w:rsidR="002E784D" w:rsidRPr="00A57EBC" w:rsidRDefault="002E784D">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1080" w:hanging="1080"/>
        <w:jc w:val="both"/>
        <w:rPr>
          <w:rFonts w:ascii="Arial" w:hAnsi="Arial" w:cs="Arial"/>
        </w:rPr>
      </w:pPr>
      <w:r w:rsidRPr="00A57EBC">
        <w:rPr>
          <w:rFonts w:ascii="Arial" w:hAnsi="Arial" w:cs="Arial"/>
        </w:rPr>
        <w:t>4OA2</w:t>
      </w:r>
      <w:r w:rsidRPr="00A57EBC">
        <w:rPr>
          <w:rFonts w:ascii="Arial" w:hAnsi="Arial" w:cs="Arial"/>
        </w:rPr>
        <w:tab/>
      </w:r>
      <w:r w:rsidRPr="00A57EBC">
        <w:rPr>
          <w:rFonts w:ascii="Arial" w:hAnsi="Arial" w:cs="Arial"/>
          <w:u w:val="single"/>
        </w:rPr>
        <w:t>Problem Identification and Resolution</w:t>
      </w:r>
    </w:p>
    <w:p w:rsidR="002E784D" w:rsidRPr="00A57EBC" w:rsidRDefault="002E784D">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p>
    <w:p w:rsidR="002E784D" w:rsidRPr="00A57EBC" w:rsidRDefault="002E784D">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1080" w:hanging="540"/>
        <w:jc w:val="both"/>
        <w:rPr>
          <w:rFonts w:ascii="Arial" w:hAnsi="Arial" w:cs="Arial"/>
        </w:rPr>
      </w:pPr>
      <w:r w:rsidRPr="00A57EBC">
        <w:rPr>
          <w:rFonts w:ascii="Arial" w:hAnsi="Arial" w:cs="Arial"/>
        </w:rPr>
        <w:t>a.</w:t>
      </w:r>
      <w:r w:rsidRPr="00A57EBC">
        <w:rPr>
          <w:rFonts w:ascii="Arial" w:hAnsi="Arial" w:cs="Arial"/>
        </w:rPr>
        <w:tab/>
        <w:t>Assessment of the Corrective Action Program</w:t>
      </w:r>
    </w:p>
    <w:p w:rsidR="002E784D" w:rsidRPr="00A57EBC" w:rsidRDefault="002E784D">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p>
    <w:p w:rsidR="002E784D" w:rsidRPr="00A57EBC" w:rsidRDefault="002E784D">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1080" w:hanging="540"/>
        <w:jc w:val="both"/>
        <w:rPr>
          <w:rFonts w:ascii="Arial" w:hAnsi="Arial" w:cs="Arial"/>
        </w:rPr>
      </w:pPr>
      <w:r w:rsidRPr="00A57EBC">
        <w:rPr>
          <w:rFonts w:ascii="Arial" w:hAnsi="Arial" w:cs="Arial"/>
        </w:rPr>
        <w:t>(1)</w:t>
      </w:r>
      <w:r w:rsidRPr="00A57EBC">
        <w:rPr>
          <w:rFonts w:ascii="Arial" w:hAnsi="Arial" w:cs="Arial"/>
        </w:rPr>
        <w:tab/>
      </w:r>
      <w:r w:rsidRPr="00A57EBC">
        <w:rPr>
          <w:rFonts w:ascii="Arial" w:hAnsi="Arial" w:cs="Arial"/>
          <w:u w:val="single"/>
        </w:rPr>
        <w:t>Inspection Scope</w:t>
      </w:r>
    </w:p>
    <w:p w:rsidR="002E784D" w:rsidRPr="00A57EBC" w:rsidRDefault="002E784D">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p>
    <w:p w:rsidR="002E784D" w:rsidRPr="00A57EBC" w:rsidRDefault="002E784D">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1080"/>
        <w:jc w:val="both"/>
        <w:rPr>
          <w:rFonts w:ascii="Arial" w:hAnsi="Arial" w:cs="Arial"/>
        </w:rPr>
      </w:pPr>
      <w:r w:rsidRPr="00A57EBC">
        <w:rPr>
          <w:rFonts w:ascii="Arial" w:hAnsi="Arial" w:cs="Arial"/>
        </w:rPr>
        <w:t xml:space="preserve">EXAMPLE:  The inspectors reviewed items selected across the seven cornerstones of safety to determine if problems were being properly identified, characterized, and entered into the corrective action program for evaluation and resolution.  Specifically, the inspectors selected and reviewed 50 deviation and event reports (DERs) from approximately 2000 that had been issued </w:t>
      </w:r>
      <w:proofErr w:type="gramStart"/>
      <w:r w:rsidRPr="00A57EBC">
        <w:rPr>
          <w:rFonts w:ascii="Arial" w:hAnsi="Arial" w:cs="Arial"/>
        </w:rPr>
        <w:t>between January 1999 to January 2000</w:t>
      </w:r>
      <w:proofErr w:type="gramEnd"/>
      <w:r w:rsidRPr="00A57EBC">
        <w:rPr>
          <w:rFonts w:ascii="Arial" w:hAnsi="Arial" w:cs="Arial"/>
        </w:rPr>
        <w:t xml:space="preserve">.  The inspectors reviewed the two audits of the corrective action program that were completed during the review period.  The results of audits were evaluated by comparing them to the self-revealing and NRC-identified findings.  </w:t>
      </w:r>
    </w:p>
    <w:p w:rsidR="002E784D" w:rsidRPr="00A57EBC" w:rsidRDefault="002E784D">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p>
    <w:p w:rsidR="002E784D" w:rsidRPr="00A57EBC" w:rsidRDefault="002E784D">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1080"/>
        <w:jc w:val="both"/>
        <w:rPr>
          <w:rFonts w:ascii="Arial" w:hAnsi="Arial" w:cs="Arial"/>
        </w:rPr>
      </w:pPr>
      <w:r w:rsidRPr="00A57EBC">
        <w:rPr>
          <w:rFonts w:ascii="Arial" w:hAnsi="Arial" w:cs="Arial"/>
        </w:rPr>
        <w:t>The inspectors evaluated the DERs to determine the licensee</w:t>
      </w:r>
      <w:r w:rsidRPr="00A57EBC">
        <w:rPr>
          <w:rFonts w:ascii="Arial" w:hAnsi="Arial" w:cs="Arial"/>
        </w:rPr>
        <w:sym w:font="WP TypographicSymbols" w:char="003D"/>
      </w:r>
      <w:r w:rsidRPr="00A57EBC">
        <w:rPr>
          <w:rFonts w:ascii="Arial" w:hAnsi="Arial" w:cs="Arial"/>
        </w:rPr>
        <w:t>s threshold for identifying problems and entering them into the corrective action program.  Also, the licensee</w:t>
      </w:r>
      <w:r w:rsidRPr="00A57EBC">
        <w:rPr>
          <w:rFonts w:ascii="Arial" w:hAnsi="Arial" w:cs="Arial"/>
        </w:rPr>
        <w:sym w:font="WP TypographicSymbols" w:char="003D"/>
      </w:r>
      <w:r w:rsidRPr="00A57EBC">
        <w:rPr>
          <w:rFonts w:ascii="Arial" w:hAnsi="Arial" w:cs="Arial"/>
        </w:rPr>
        <w:t>s efforts in establishing the scope of problems were evaluated by reviewing selected control room logs, work requests, engineering modification packages, self-assessments results, audits, system health reports, action plans, and results from surveillance tests and preventive maintenance tasks.  The inspectors reviewed work requests and attended the licensee</w:t>
      </w:r>
      <w:r w:rsidRPr="00A57EBC">
        <w:rPr>
          <w:rFonts w:ascii="Arial" w:hAnsi="Arial" w:cs="Arial"/>
        </w:rPr>
        <w:sym w:font="WP TypographicSymbols" w:char="003D"/>
      </w:r>
      <w:r w:rsidRPr="00A57EBC">
        <w:rPr>
          <w:rFonts w:ascii="Arial" w:hAnsi="Arial" w:cs="Arial"/>
        </w:rPr>
        <w:t>s daily work control meeting to understand the interface between the corrective action program and the work control process.   The DERs and other documents listed in Attachment 2 were used to facilitate the review.</w:t>
      </w:r>
    </w:p>
    <w:p w:rsidR="002E784D" w:rsidRPr="00A57EBC" w:rsidRDefault="002E784D">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p>
    <w:p w:rsidR="002E784D" w:rsidRPr="00A57EBC" w:rsidRDefault="002E784D">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1080"/>
        <w:jc w:val="both"/>
        <w:rPr>
          <w:rFonts w:ascii="Arial" w:hAnsi="Arial" w:cs="Arial"/>
        </w:rPr>
      </w:pPr>
      <w:r w:rsidRPr="00A57EBC">
        <w:rPr>
          <w:rFonts w:ascii="Arial" w:hAnsi="Arial" w:cs="Arial"/>
        </w:rPr>
        <w:t xml:space="preserve">The inspectors also conducted </w:t>
      </w:r>
      <w:proofErr w:type="spellStart"/>
      <w:r w:rsidRPr="00A57EBC">
        <w:rPr>
          <w:rFonts w:ascii="Arial" w:hAnsi="Arial" w:cs="Arial"/>
        </w:rPr>
        <w:t>walkdowns</w:t>
      </w:r>
      <w:proofErr w:type="spellEnd"/>
      <w:r w:rsidRPr="00A57EBC">
        <w:rPr>
          <w:rFonts w:ascii="Arial" w:hAnsi="Arial" w:cs="Arial"/>
        </w:rPr>
        <w:t xml:space="preserve"> and interviewed plant personnel to identify other processes that may exist where problems and findings could be identified.  The inspectors reviewed work requests and attended the licensee</w:t>
      </w:r>
      <w:r w:rsidRPr="00A57EBC">
        <w:rPr>
          <w:rFonts w:ascii="Arial" w:hAnsi="Arial" w:cs="Arial"/>
        </w:rPr>
        <w:sym w:font="WP TypographicSymbols" w:char="003D"/>
      </w:r>
      <w:r w:rsidRPr="00A57EBC">
        <w:rPr>
          <w:rFonts w:ascii="Arial" w:hAnsi="Arial" w:cs="Arial"/>
        </w:rPr>
        <w:t>s daily work control meeting to understand the interface between the corrective action program and the work control process.</w:t>
      </w:r>
    </w:p>
    <w:p w:rsidR="002E784D" w:rsidRPr="00A57EBC" w:rsidRDefault="002E784D">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firstLine="1080"/>
        <w:jc w:val="both"/>
        <w:rPr>
          <w:rFonts w:ascii="Arial" w:hAnsi="Arial" w:cs="Arial"/>
        </w:rPr>
      </w:pPr>
    </w:p>
    <w:p w:rsidR="002E784D" w:rsidRPr="00A57EBC" w:rsidRDefault="002E784D">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3600"/>
        <w:jc w:val="both"/>
        <w:rPr>
          <w:rFonts w:ascii="Arial" w:hAnsi="Arial" w:cs="Arial"/>
        </w:rPr>
      </w:pPr>
    </w:p>
    <w:p w:rsidR="002E784D" w:rsidRPr="00A57EBC" w:rsidRDefault="002E784D">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firstLine="540"/>
        <w:jc w:val="both"/>
        <w:rPr>
          <w:rFonts w:ascii="Arial" w:hAnsi="Arial" w:cs="Arial"/>
        </w:rPr>
      </w:pPr>
      <w:r w:rsidRPr="00A57EBC">
        <w:rPr>
          <w:rFonts w:ascii="Arial" w:hAnsi="Arial" w:cs="Arial"/>
        </w:rPr>
        <w:t xml:space="preserve">(2) </w:t>
      </w:r>
      <w:r w:rsidRPr="00A57EBC">
        <w:rPr>
          <w:rFonts w:ascii="Arial" w:hAnsi="Arial" w:cs="Arial"/>
        </w:rPr>
        <w:tab/>
        <w:t xml:space="preserve"> </w:t>
      </w:r>
      <w:r w:rsidRPr="00A57EBC">
        <w:rPr>
          <w:rFonts w:ascii="Arial" w:hAnsi="Arial" w:cs="Arial"/>
          <w:u w:val="single"/>
        </w:rPr>
        <w:t>Assessment</w:t>
      </w:r>
    </w:p>
    <w:p w:rsidR="002E784D" w:rsidRPr="00A57EBC" w:rsidRDefault="002E784D">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p>
    <w:p w:rsidR="002E784D" w:rsidRPr="00A57EBC" w:rsidRDefault="002E784D">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firstLine="1080"/>
        <w:jc w:val="both"/>
        <w:rPr>
          <w:rFonts w:ascii="Arial" w:hAnsi="Arial" w:cs="Arial"/>
        </w:rPr>
      </w:pPr>
      <w:r w:rsidRPr="00A57EBC">
        <w:rPr>
          <w:rFonts w:ascii="Arial" w:hAnsi="Arial" w:cs="Arial"/>
          <w:u w:val="single"/>
        </w:rPr>
        <w:t>Identification of Issues</w:t>
      </w:r>
    </w:p>
    <w:p w:rsidR="002E784D" w:rsidRPr="00A57EBC" w:rsidRDefault="002E784D">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p>
    <w:p w:rsidR="002E784D" w:rsidRPr="00A57EBC" w:rsidRDefault="002E784D">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sectPr w:rsidR="002E784D" w:rsidRPr="00A57EBC">
          <w:pgSz w:w="12240" w:h="15840"/>
          <w:pgMar w:top="990" w:right="1440" w:bottom="720" w:left="1440" w:header="990" w:footer="720" w:gutter="0"/>
          <w:cols w:space="720"/>
          <w:noEndnote/>
        </w:sectPr>
      </w:pPr>
    </w:p>
    <w:p w:rsidR="002E784D" w:rsidRPr="00A57EBC" w:rsidRDefault="002E784D">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1080"/>
        <w:jc w:val="both"/>
        <w:rPr>
          <w:rFonts w:ascii="Arial" w:hAnsi="Arial" w:cs="Arial"/>
        </w:rPr>
      </w:pPr>
      <w:r w:rsidRPr="00A57EBC">
        <w:rPr>
          <w:rFonts w:ascii="Arial" w:hAnsi="Arial" w:cs="Arial"/>
        </w:rPr>
        <w:lastRenderedPageBreak/>
        <w:t xml:space="preserve">EXAMPLE:  The team determined that the licensee was effective at identifying problems and entering them into the corrective action system.  This was evidenced by the relatively few deficiencies identified by external organizations (including the NRC) that had not been previously identified by the licensee during the review period.  Licensee audits and assessments were of good depth and identified issues similar to those that were self-revealing or </w:t>
      </w:r>
      <w:proofErr w:type="gramStart"/>
      <w:r w:rsidRPr="00A57EBC">
        <w:rPr>
          <w:rFonts w:ascii="Arial" w:hAnsi="Arial" w:cs="Arial"/>
        </w:rPr>
        <w:t>raised</w:t>
      </w:r>
      <w:proofErr w:type="gramEnd"/>
      <w:r w:rsidRPr="00A57EBC">
        <w:rPr>
          <w:rFonts w:ascii="Arial" w:hAnsi="Arial" w:cs="Arial"/>
        </w:rPr>
        <w:t xml:space="preserve"> during previous NRC inspections.  Also, during this inspection, there were no instances </w:t>
      </w:r>
      <w:r w:rsidRPr="00A57EBC">
        <w:rPr>
          <w:rFonts w:ascii="Arial" w:hAnsi="Arial" w:cs="Arial"/>
        </w:rPr>
        <w:lastRenderedPageBreak/>
        <w:t>identified where conditions adverse to quality were being handled outside the corrective action program.</w:t>
      </w:r>
    </w:p>
    <w:p w:rsidR="002E784D" w:rsidRPr="00A57EBC" w:rsidRDefault="002E784D">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p>
    <w:p w:rsidR="002E784D" w:rsidRPr="00A57EBC" w:rsidRDefault="002E784D">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firstLine="1080"/>
        <w:jc w:val="both"/>
        <w:rPr>
          <w:rFonts w:ascii="Arial" w:hAnsi="Arial" w:cs="Arial"/>
        </w:rPr>
      </w:pPr>
      <w:r w:rsidRPr="00A57EBC">
        <w:rPr>
          <w:rFonts w:ascii="Arial" w:hAnsi="Arial" w:cs="Arial"/>
          <w:u w:val="single"/>
        </w:rPr>
        <w:t>Prioritization and Evaluation of Issues</w:t>
      </w:r>
    </w:p>
    <w:p w:rsidR="002E784D" w:rsidRPr="00A57EBC" w:rsidRDefault="002E784D">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p>
    <w:p w:rsidR="002E784D" w:rsidRPr="00A57EBC" w:rsidRDefault="002E784D">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1080"/>
        <w:jc w:val="both"/>
        <w:rPr>
          <w:rFonts w:ascii="Arial" w:hAnsi="Arial" w:cs="Arial"/>
        </w:rPr>
      </w:pPr>
      <w:r w:rsidRPr="00A57EBC">
        <w:rPr>
          <w:rFonts w:ascii="Arial" w:hAnsi="Arial" w:cs="Arial"/>
        </w:rPr>
        <w:t xml:space="preserve">EXAMPLE:  The team determined that the licensee was effective at problem evaluation.  This was demonstrated by examples of the licensee personnel appropriately prioritizing issues, including one in which design work was rescheduled to enable engineering personnel to address a risk-significant issue.  Evaluations were technically adequate and of appropriate depth.  There were no instances in which the licensee did not adequately consider operability and </w:t>
      </w:r>
      <w:proofErr w:type="spellStart"/>
      <w:r w:rsidRPr="00A57EBC">
        <w:rPr>
          <w:rFonts w:ascii="Arial" w:hAnsi="Arial" w:cs="Arial"/>
        </w:rPr>
        <w:t>reportability</w:t>
      </w:r>
      <w:proofErr w:type="spellEnd"/>
      <w:r w:rsidRPr="00A57EBC">
        <w:rPr>
          <w:rFonts w:ascii="Arial" w:hAnsi="Arial" w:cs="Arial"/>
        </w:rPr>
        <w:t xml:space="preserve"> requirements.  The licensee appropriately considered risk in prioritizing or evaluating issues, including one instance in which the unit was shutdown to make repairs on an un-isolable component.</w:t>
      </w:r>
    </w:p>
    <w:p w:rsidR="002E784D" w:rsidRPr="00A57EBC" w:rsidRDefault="002E784D">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p>
    <w:p w:rsidR="002E784D" w:rsidRPr="00A57EBC" w:rsidRDefault="002E784D">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firstLine="1080"/>
        <w:jc w:val="both"/>
        <w:rPr>
          <w:rFonts w:ascii="Arial" w:hAnsi="Arial" w:cs="Arial"/>
        </w:rPr>
      </w:pPr>
      <w:r w:rsidRPr="00A57EBC">
        <w:rPr>
          <w:rFonts w:ascii="Arial" w:hAnsi="Arial" w:cs="Arial"/>
          <w:u w:val="single"/>
        </w:rPr>
        <w:t>Effectiveness of Corrective Action</w:t>
      </w:r>
    </w:p>
    <w:p w:rsidR="002E784D" w:rsidRPr="00A57EBC" w:rsidRDefault="002E784D">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p>
    <w:p w:rsidR="002E784D" w:rsidRPr="00A57EBC" w:rsidRDefault="002E784D">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p>
    <w:p w:rsidR="002E784D" w:rsidRPr="00A57EBC" w:rsidRDefault="002E784D">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1080" w:hanging="540"/>
        <w:jc w:val="both"/>
        <w:rPr>
          <w:rFonts w:ascii="Arial" w:hAnsi="Arial" w:cs="Arial"/>
        </w:rPr>
      </w:pPr>
      <w:r w:rsidRPr="00A57EBC">
        <w:rPr>
          <w:rFonts w:ascii="Arial" w:hAnsi="Arial" w:cs="Arial"/>
        </w:rPr>
        <w:t>b.</w:t>
      </w:r>
      <w:r w:rsidRPr="00A57EBC">
        <w:rPr>
          <w:rFonts w:ascii="Arial" w:hAnsi="Arial" w:cs="Arial"/>
        </w:rPr>
        <w:tab/>
        <w:t>Assessment of the Use of Operating Experience</w:t>
      </w:r>
    </w:p>
    <w:p w:rsidR="002E784D" w:rsidRPr="00A57EBC" w:rsidRDefault="002E784D">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p>
    <w:p w:rsidR="002E784D" w:rsidRPr="00A57EBC" w:rsidRDefault="002E784D">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1080" w:hanging="540"/>
        <w:jc w:val="both"/>
        <w:rPr>
          <w:rFonts w:ascii="Arial" w:hAnsi="Arial" w:cs="Arial"/>
        </w:rPr>
      </w:pPr>
      <w:r w:rsidRPr="00A57EBC">
        <w:rPr>
          <w:rFonts w:ascii="Arial" w:hAnsi="Arial" w:cs="Arial"/>
        </w:rPr>
        <w:t>(1)</w:t>
      </w:r>
      <w:r w:rsidRPr="00A57EBC">
        <w:rPr>
          <w:rFonts w:ascii="Arial" w:hAnsi="Arial" w:cs="Arial"/>
        </w:rPr>
        <w:tab/>
      </w:r>
      <w:r w:rsidRPr="00A57EBC">
        <w:rPr>
          <w:rFonts w:ascii="Arial" w:hAnsi="Arial" w:cs="Arial"/>
          <w:u w:val="single"/>
        </w:rPr>
        <w:t>Inspection Scope</w:t>
      </w:r>
    </w:p>
    <w:p w:rsidR="002E784D" w:rsidRPr="00A57EBC" w:rsidRDefault="002E784D">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p>
    <w:p w:rsidR="002E784D" w:rsidRPr="00A57EBC" w:rsidRDefault="002E784D">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1080" w:hanging="540"/>
        <w:jc w:val="both"/>
        <w:rPr>
          <w:rFonts w:ascii="Arial" w:hAnsi="Arial" w:cs="Arial"/>
        </w:rPr>
      </w:pPr>
      <w:r w:rsidRPr="00A57EBC">
        <w:rPr>
          <w:rFonts w:ascii="Arial" w:hAnsi="Arial" w:cs="Arial"/>
        </w:rPr>
        <w:t>(2)</w:t>
      </w:r>
      <w:r w:rsidRPr="00A57EBC">
        <w:rPr>
          <w:rFonts w:ascii="Arial" w:hAnsi="Arial" w:cs="Arial"/>
        </w:rPr>
        <w:tab/>
      </w:r>
      <w:r w:rsidRPr="00A57EBC">
        <w:rPr>
          <w:rFonts w:ascii="Arial" w:hAnsi="Arial" w:cs="Arial"/>
          <w:u w:val="single"/>
        </w:rPr>
        <w:t>Assessment</w:t>
      </w:r>
    </w:p>
    <w:p w:rsidR="002E784D" w:rsidRPr="00A57EBC" w:rsidRDefault="002E784D">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p>
    <w:p w:rsidR="002E784D" w:rsidRPr="00A57EBC" w:rsidRDefault="002E784D">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p>
    <w:p w:rsidR="002E784D" w:rsidRPr="00A57EBC" w:rsidRDefault="002E784D">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firstLine="540"/>
        <w:jc w:val="both"/>
        <w:rPr>
          <w:rFonts w:ascii="Arial" w:hAnsi="Arial" w:cs="Arial"/>
        </w:rPr>
      </w:pPr>
      <w:r w:rsidRPr="00A57EBC">
        <w:rPr>
          <w:rFonts w:ascii="Arial" w:hAnsi="Arial" w:cs="Arial"/>
        </w:rPr>
        <w:t>c.</w:t>
      </w:r>
      <w:r w:rsidRPr="00A57EBC">
        <w:rPr>
          <w:rFonts w:ascii="Arial" w:hAnsi="Arial" w:cs="Arial"/>
        </w:rPr>
        <w:tab/>
        <w:t>Assessment of Self-Assessments and Audits</w:t>
      </w:r>
    </w:p>
    <w:p w:rsidR="002E784D" w:rsidRPr="00A57EBC" w:rsidRDefault="002E784D">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p>
    <w:p w:rsidR="002E784D" w:rsidRPr="00A57EBC" w:rsidRDefault="002E784D">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1080" w:hanging="540"/>
        <w:jc w:val="both"/>
        <w:rPr>
          <w:rFonts w:ascii="Arial" w:hAnsi="Arial" w:cs="Arial"/>
        </w:rPr>
      </w:pPr>
      <w:r w:rsidRPr="00A57EBC">
        <w:rPr>
          <w:rFonts w:ascii="Arial" w:hAnsi="Arial" w:cs="Arial"/>
        </w:rPr>
        <w:t>(1)</w:t>
      </w:r>
      <w:r w:rsidRPr="00A57EBC">
        <w:rPr>
          <w:rFonts w:ascii="Arial" w:hAnsi="Arial" w:cs="Arial"/>
        </w:rPr>
        <w:tab/>
      </w:r>
      <w:r w:rsidRPr="00A57EBC">
        <w:rPr>
          <w:rFonts w:ascii="Arial" w:hAnsi="Arial" w:cs="Arial"/>
          <w:u w:val="single"/>
        </w:rPr>
        <w:t>Inspection Scope</w:t>
      </w:r>
    </w:p>
    <w:p w:rsidR="002E784D" w:rsidRPr="00A57EBC" w:rsidRDefault="002E784D">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p>
    <w:p w:rsidR="002E784D" w:rsidRPr="00A57EBC" w:rsidRDefault="002E784D">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1080" w:hanging="540"/>
        <w:jc w:val="both"/>
        <w:rPr>
          <w:rFonts w:ascii="Arial" w:hAnsi="Arial" w:cs="Arial"/>
        </w:rPr>
      </w:pPr>
      <w:r w:rsidRPr="00A57EBC">
        <w:rPr>
          <w:rFonts w:ascii="Arial" w:hAnsi="Arial" w:cs="Arial"/>
        </w:rPr>
        <w:t>(2)</w:t>
      </w:r>
      <w:r w:rsidRPr="00A57EBC">
        <w:rPr>
          <w:rFonts w:ascii="Arial" w:hAnsi="Arial" w:cs="Arial"/>
        </w:rPr>
        <w:tab/>
      </w:r>
      <w:r w:rsidRPr="00A57EBC">
        <w:rPr>
          <w:rFonts w:ascii="Arial" w:hAnsi="Arial" w:cs="Arial"/>
          <w:u w:val="single"/>
        </w:rPr>
        <w:t>Assessment</w:t>
      </w:r>
    </w:p>
    <w:p w:rsidR="002E784D" w:rsidRPr="00A57EBC" w:rsidRDefault="002E784D">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p>
    <w:p w:rsidR="002E784D" w:rsidRPr="00A57EBC" w:rsidRDefault="002E784D">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p>
    <w:p w:rsidR="002E784D" w:rsidRPr="00A57EBC" w:rsidRDefault="002E784D">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1080" w:hanging="540"/>
        <w:jc w:val="both"/>
        <w:rPr>
          <w:rFonts w:ascii="Arial" w:hAnsi="Arial" w:cs="Arial"/>
        </w:rPr>
      </w:pPr>
      <w:r w:rsidRPr="00A57EBC">
        <w:rPr>
          <w:rFonts w:ascii="Arial" w:hAnsi="Arial" w:cs="Arial"/>
        </w:rPr>
        <w:t>d.</w:t>
      </w:r>
      <w:r w:rsidRPr="00A57EBC">
        <w:rPr>
          <w:rFonts w:ascii="Arial" w:hAnsi="Arial" w:cs="Arial"/>
        </w:rPr>
        <w:tab/>
        <w:t>Assessment of Safety-Conscious Work Environment</w:t>
      </w:r>
    </w:p>
    <w:p w:rsidR="002E784D" w:rsidRPr="00A57EBC" w:rsidRDefault="002E784D">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p>
    <w:p w:rsidR="002E784D" w:rsidRPr="00A57EBC" w:rsidRDefault="002E784D">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1080" w:hanging="540"/>
        <w:jc w:val="both"/>
        <w:rPr>
          <w:rFonts w:ascii="Arial" w:hAnsi="Arial" w:cs="Arial"/>
        </w:rPr>
      </w:pPr>
      <w:r w:rsidRPr="00A57EBC">
        <w:rPr>
          <w:rFonts w:ascii="Arial" w:hAnsi="Arial" w:cs="Arial"/>
        </w:rPr>
        <w:t>(1)</w:t>
      </w:r>
      <w:r w:rsidRPr="00A57EBC">
        <w:rPr>
          <w:rFonts w:ascii="Arial" w:hAnsi="Arial" w:cs="Arial"/>
        </w:rPr>
        <w:tab/>
      </w:r>
      <w:r w:rsidRPr="00A57EBC">
        <w:rPr>
          <w:rFonts w:ascii="Arial" w:hAnsi="Arial" w:cs="Arial"/>
          <w:u w:val="single"/>
        </w:rPr>
        <w:t>Inspection Scope</w:t>
      </w:r>
    </w:p>
    <w:p w:rsidR="002E784D" w:rsidRPr="00A57EBC" w:rsidRDefault="002E784D">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p>
    <w:p w:rsidR="002E784D" w:rsidRPr="00A57EBC" w:rsidRDefault="002E784D">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1080" w:hanging="540"/>
        <w:jc w:val="both"/>
        <w:rPr>
          <w:rFonts w:ascii="Arial" w:hAnsi="Arial" w:cs="Arial"/>
        </w:rPr>
      </w:pPr>
      <w:r w:rsidRPr="00A57EBC">
        <w:rPr>
          <w:rFonts w:ascii="Arial" w:hAnsi="Arial" w:cs="Arial"/>
        </w:rPr>
        <w:t>(2)</w:t>
      </w:r>
      <w:r w:rsidRPr="00A57EBC">
        <w:rPr>
          <w:rFonts w:ascii="Arial" w:hAnsi="Arial" w:cs="Arial"/>
        </w:rPr>
        <w:tab/>
      </w:r>
      <w:r w:rsidRPr="00A57EBC">
        <w:rPr>
          <w:rFonts w:ascii="Arial" w:hAnsi="Arial" w:cs="Arial"/>
          <w:u w:val="single"/>
        </w:rPr>
        <w:t xml:space="preserve">Assessment </w:t>
      </w:r>
    </w:p>
    <w:p w:rsidR="002E784D" w:rsidRPr="00A57EBC" w:rsidRDefault="002E784D">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p>
    <w:p w:rsidR="002E784D" w:rsidRPr="00A57EBC" w:rsidRDefault="002E784D">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2E784D" w:rsidRPr="00A57EBC" w:rsidRDefault="002E784D">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r w:rsidRPr="00A57EBC">
        <w:rPr>
          <w:rFonts w:ascii="Arial" w:hAnsi="Arial" w:cs="Arial"/>
        </w:rPr>
        <w:t>Attachments:</w:t>
      </w:r>
    </w:p>
    <w:p w:rsidR="002E784D" w:rsidRPr="00A57EBC" w:rsidRDefault="002E784D">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p>
    <w:p w:rsidR="002E784D" w:rsidRPr="00A57EBC" w:rsidRDefault="002E784D">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firstLine="540"/>
        <w:jc w:val="both"/>
        <w:rPr>
          <w:rFonts w:ascii="Arial" w:hAnsi="Arial" w:cs="Arial"/>
        </w:rPr>
      </w:pPr>
      <w:r w:rsidRPr="00A57EBC">
        <w:rPr>
          <w:rFonts w:ascii="Arial" w:hAnsi="Arial" w:cs="Arial"/>
          <w:u w:val="single"/>
        </w:rPr>
        <w:t>LIST OF PERSONS CONTACTED</w:t>
      </w:r>
    </w:p>
    <w:p w:rsidR="002E784D" w:rsidRPr="00A57EBC" w:rsidRDefault="002E784D">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p>
    <w:p w:rsidR="002E784D" w:rsidRPr="00A57EBC" w:rsidRDefault="002E784D">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p>
    <w:p w:rsidR="002E784D" w:rsidRPr="00A57EBC" w:rsidRDefault="002E784D">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540"/>
        <w:jc w:val="both"/>
        <w:rPr>
          <w:rFonts w:ascii="Arial" w:hAnsi="Arial" w:cs="Arial"/>
        </w:rPr>
      </w:pPr>
      <w:r w:rsidRPr="00A57EBC">
        <w:rPr>
          <w:rFonts w:ascii="Arial" w:hAnsi="Arial" w:cs="Arial"/>
          <w:u w:val="single"/>
        </w:rPr>
        <w:t>LIST OF DOCUMENTS REVIEWED</w:t>
      </w:r>
      <w:r w:rsidRPr="00A57EBC">
        <w:rPr>
          <w:rFonts w:ascii="Arial" w:hAnsi="Arial" w:cs="Arial"/>
        </w:rPr>
        <w:t xml:space="preserve"> (optional if documents are identified in the body of the report)</w:t>
      </w:r>
    </w:p>
    <w:p w:rsidR="002E784D" w:rsidRPr="00A57EBC" w:rsidRDefault="002E784D">
      <w:pPr>
        <w:widowControl/>
        <w:tabs>
          <w:tab w:val="center" w:pos="4680"/>
          <w:tab w:val="left" w:pos="5040"/>
          <w:tab w:val="left" w:pos="5760"/>
          <w:tab w:val="left" w:pos="6480"/>
          <w:tab w:val="left" w:pos="7200"/>
          <w:tab w:val="left" w:pos="7920"/>
          <w:tab w:val="left" w:pos="8640"/>
          <w:tab w:val="left" w:pos="9360"/>
        </w:tabs>
        <w:rPr>
          <w:rFonts w:ascii="Arial" w:hAnsi="Arial" w:cs="Arial"/>
        </w:rPr>
        <w:sectPr w:rsidR="002E784D" w:rsidRPr="00A57EBC">
          <w:type w:val="continuous"/>
          <w:pgSz w:w="12240" w:h="15840"/>
          <w:pgMar w:top="990" w:right="1440" w:bottom="720" w:left="1440" w:header="990" w:footer="720" w:gutter="0"/>
          <w:cols w:space="720"/>
          <w:noEndnote/>
        </w:sectPr>
      </w:pPr>
    </w:p>
    <w:p w:rsidR="0008697D" w:rsidRPr="00047505" w:rsidRDefault="0008697D" w:rsidP="0008697D">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rPr>
      </w:pPr>
      <w:r w:rsidRPr="00047505">
        <w:rPr>
          <w:rFonts w:ascii="Arial" w:hAnsi="Arial" w:cs="Arial"/>
        </w:rPr>
        <w:lastRenderedPageBreak/>
        <w:t>A</w:t>
      </w:r>
      <w:r>
        <w:rPr>
          <w:rFonts w:ascii="Arial" w:hAnsi="Arial" w:cs="Arial"/>
        </w:rPr>
        <w:t>ttachment</w:t>
      </w:r>
      <w:r w:rsidRPr="00047505">
        <w:rPr>
          <w:rFonts w:ascii="Arial" w:hAnsi="Arial" w:cs="Arial"/>
        </w:rPr>
        <w:t xml:space="preserve"> 1 – Revision History for IMC 0612 Appendix D</w:t>
      </w:r>
    </w:p>
    <w:p w:rsidR="0008697D" w:rsidRPr="00BA7085" w:rsidRDefault="0008697D" w:rsidP="0008697D">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spacing w:after="58"/>
        <w:rPr>
          <w:rFonts w:ascii="Shruti" w:hAnsi="Shruti" w:cs="Shrut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right w:w="115" w:type="dxa"/>
        </w:tblCellMar>
        <w:tblLook w:val="01E0"/>
      </w:tblPr>
      <w:tblGrid>
        <w:gridCol w:w="1617"/>
        <w:gridCol w:w="1783"/>
        <w:gridCol w:w="5130"/>
        <w:gridCol w:w="1170"/>
        <w:gridCol w:w="1530"/>
        <w:gridCol w:w="1869"/>
      </w:tblGrid>
      <w:tr w:rsidR="0008697D" w:rsidRPr="000541CC" w:rsidTr="00BC1E94">
        <w:trPr>
          <w:trHeight w:val="562"/>
          <w:tblHeader/>
          <w:jc w:val="center"/>
        </w:trPr>
        <w:tc>
          <w:tcPr>
            <w:tcW w:w="1617" w:type="dxa"/>
          </w:tcPr>
          <w:p w:rsidR="0008697D" w:rsidRPr="000541CC" w:rsidRDefault="0008697D" w:rsidP="00BC1E94">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r w:rsidRPr="000541CC">
              <w:rPr>
                <w:rFonts w:ascii="Arial" w:hAnsi="Arial" w:cs="Arial"/>
              </w:rPr>
              <w:t>Commitment Tracking Number</w:t>
            </w:r>
          </w:p>
        </w:tc>
        <w:tc>
          <w:tcPr>
            <w:tcW w:w="1783" w:type="dxa"/>
          </w:tcPr>
          <w:p w:rsidR="0008697D" w:rsidRPr="000541CC" w:rsidRDefault="0008697D" w:rsidP="00BC1E94">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r w:rsidRPr="000541CC">
              <w:rPr>
                <w:rFonts w:ascii="Arial" w:hAnsi="Arial" w:cs="Arial"/>
              </w:rPr>
              <w:t>Issue Date</w:t>
            </w:r>
            <w:r>
              <w:rPr>
                <w:rFonts w:ascii="Arial" w:hAnsi="Arial" w:cs="Arial"/>
              </w:rPr>
              <w:t xml:space="preserve"> &amp; </w:t>
            </w:r>
            <w:r w:rsidRPr="000541CC">
              <w:rPr>
                <w:rFonts w:ascii="Arial" w:hAnsi="Arial" w:cs="Arial"/>
              </w:rPr>
              <w:t>Accession Number</w:t>
            </w:r>
          </w:p>
        </w:tc>
        <w:tc>
          <w:tcPr>
            <w:tcW w:w="5130" w:type="dxa"/>
          </w:tcPr>
          <w:p w:rsidR="0008697D" w:rsidRPr="000541CC" w:rsidRDefault="0008697D" w:rsidP="00BC1E94">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r w:rsidRPr="000541CC">
              <w:rPr>
                <w:rFonts w:ascii="Arial" w:hAnsi="Arial" w:cs="Arial"/>
              </w:rPr>
              <w:t>Description of Change</w:t>
            </w:r>
          </w:p>
        </w:tc>
        <w:tc>
          <w:tcPr>
            <w:tcW w:w="1170" w:type="dxa"/>
          </w:tcPr>
          <w:p w:rsidR="0008697D" w:rsidRPr="000541CC" w:rsidRDefault="0008697D" w:rsidP="00BC1E94">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r w:rsidRPr="000541CC">
              <w:rPr>
                <w:rFonts w:ascii="Arial" w:hAnsi="Arial" w:cs="Arial"/>
              </w:rPr>
              <w:t>Training Needed</w:t>
            </w:r>
          </w:p>
        </w:tc>
        <w:tc>
          <w:tcPr>
            <w:tcW w:w="1530" w:type="dxa"/>
          </w:tcPr>
          <w:p w:rsidR="0008697D" w:rsidRPr="000541CC" w:rsidRDefault="0008697D" w:rsidP="00BC1E94">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r w:rsidRPr="000541CC">
              <w:rPr>
                <w:rFonts w:ascii="Arial" w:hAnsi="Arial" w:cs="Arial"/>
              </w:rPr>
              <w:t>Training Completion Date</w:t>
            </w:r>
          </w:p>
        </w:tc>
        <w:tc>
          <w:tcPr>
            <w:tcW w:w="1869" w:type="dxa"/>
          </w:tcPr>
          <w:p w:rsidR="0008697D" w:rsidRPr="000541CC" w:rsidRDefault="0008697D" w:rsidP="00BC1E94">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r w:rsidRPr="000541CC">
              <w:rPr>
                <w:rFonts w:ascii="Arial" w:hAnsi="Arial" w:cs="Arial"/>
              </w:rPr>
              <w:t>Comment Resolution Accession Number</w:t>
            </w:r>
          </w:p>
        </w:tc>
      </w:tr>
      <w:tr w:rsidR="0008697D" w:rsidRPr="000541CC" w:rsidTr="00BC1E94">
        <w:trPr>
          <w:trHeight w:val="268"/>
          <w:tblHeader/>
          <w:jc w:val="center"/>
        </w:trPr>
        <w:tc>
          <w:tcPr>
            <w:tcW w:w="1617" w:type="dxa"/>
          </w:tcPr>
          <w:p w:rsidR="0008697D" w:rsidRPr="000541CC" w:rsidRDefault="0008697D" w:rsidP="00BC1E94">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rPr>
            </w:pPr>
          </w:p>
        </w:tc>
        <w:tc>
          <w:tcPr>
            <w:tcW w:w="1783" w:type="dxa"/>
          </w:tcPr>
          <w:p w:rsidR="0008697D" w:rsidRDefault="0008697D" w:rsidP="00BC1E94">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rPr>
            </w:pPr>
            <w:r w:rsidRPr="000541CC">
              <w:rPr>
                <w:rFonts w:ascii="Arial" w:hAnsi="Arial" w:cs="Arial"/>
              </w:rPr>
              <w:t>06/2</w:t>
            </w:r>
            <w:r>
              <w:rPr>
                <w:rFonts w:ascii="Arial" w:hAnsi="Arial" w:cs="Arial"/>
              </w:rPr>
              <w:t>4</w:t>
            </w:r>
            <w:r w:rsidRPr="000541CC">
              <w:rPr>
                <w:rFonts w:ascii="Arial" w:hAnsi="Arial" w:cs="Arial"/>
              </w:rPr>
              <w:t>/0</w:t>
            </w:r>
            <w:r>
              <w:rPr>
                <w:rFonts w:ascii="Arial" w:hAnsi="Arial" w:cs="Arial"/>
              </w:rPr>
              <w:t>3</w:t>
            </w:r>
          </w:p>
          <w:p w:rsidR="0008697D" w:rsidRDefault="0008697D" w:rsidP="00BC1E94">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rPr>
            </w:pPr>
            <w:hyperlink r:id="rId12" w:history="1">
              <w:r w:rsidRPr="00557965">
                <w:rPr>
                  <w:rStyle w:val="Hyperlink"/>
                  <w:rFonts w:ascii="Arial" w:hAnsi="Arial" w:cs="Arial"/>
                </w:rPr>
                <w:t>CN 03-021</w:t>
              </w:r>
            </w:hyperlink>
          </w:p>
          <w:p w:rsidR="0008697D" w:rsidRPr="000541CC" w:rsidRDefault="0008697D" w:rsidP="00BC1E94">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rPr>
            </w:pPr>
            <w:hyperlink r:id="rId13" w:history="1">
              <w:r w:rsidRPr="00092B69">
                <w:rPr>
                  <w:rStyle w:val="Hyperlink"/>
                  <w:rFonts w:ascii="Arial" w:hAnsi="Arial" w:cs="Arial"/>
                </w:rPr>
                <w:t>ML031610702</w:t>
              </w:r>
            </w:hyperlink>
          </w:p>
        </w:tc>
        <w:tc>
          <w:tcPr>
            <w:tcW w:w="5130" w:type="dxa"/>
          </w:tcPr>
          <w:p w:rsidR="0008697D" w:rsidRPr="000541CC" w:rsidRDefault="0008697D" w:rsidP="00BC1E94">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tc>
        <w:tc>
          <w:tcPr>
            <w:tcW w:w="1170" w:type="dxa"/>
          </w:tcPr>
          <w:p w:rsidR="0008697D" w:rsidRPr="000541CC" w:rsidRDefault="0008697D" w:rsidP="00BC1E94">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rPr>
            </w:pPr>
          </w:p>
        </w:tc>
        <w:tc>
          <w:tcPr>
            <w:tcW w:w="1530" w:type="dxa"/>
          </w:tcPr>
          <w:p w:rsidR="0008697D" w:rsidRPr="000541CC" w:rsidRDefault="0008697D" w:rsidP="00BC1E94">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rPr>
            </w:pPr>
          </w:p>
        </w:tc>
        <w:tc>
          <w:tcPr>
            <w:tcW w:w="1869" w:type="dxa"/>
          </w:tcPr>
          <w:p w:rsidR="0008697D" w:rsidRDefault="0008697D" w:rsidP="00BC1E94">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rPr>
            </w:pPr>
          </w:p>
        </w:tc>
      </w:tr>
      <w:tr w:rsidR="0008697D" w:rsidRPr="000541CC" w:rsidTr="00BC1E94">
        <w:trPr>
          <w:trHeight w:val="268"/>
          <w:tblHeader/>
          <w:jc w:val="center"/>
        </w:trPr>
        <w:tc>
          <w:tcPr>
            <w:tcW w:w="1617" w:type="dxa"/>
          </w:tcPr>
          <w:p w:rsidR="0008697D" w:rsidRPr="000541CC" w:rsidRDefault="0008697D" w:rsidP="00BC1E94">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rPr>
            </w:pPr>
            <w:r w:rsidRPr="000541CC">
              <w:rPr>
                <w:rFonts w:ascii="Arial" w:hAnsi="Arial" w:cs="Arial"/>
              </w:rPr>
              <w:t>C1</w:t>
            </w:r>
          </w:p>
        </w:tc>
        <w:tc>
          <w:tcPr>
            <w:tcW w:w="1783" w:type="dxa"/>
          </w:tcPr>
          <w:p w:rsidR="0008697D" w:rsidRDefault="0008697D" w:rsidP="00BC1E94">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rPr>
            </w:pPr>
            <w:r w:rsidRPr="000541CC">
              <w:rPr>
                <w:rFonts w:ascii="Arial" w:hAnsi="Arial" w:cs="Arial"/>
              </w:rPr>
              <w:t>06/22/06</w:t>
            </w:r>
          </w:p>
          <w:p w:rsidR="0008697D" w:rsidRDefault="0008697D" w:rsidP="00BC1E94">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rPr>
            </w:pPr>
            <w:hyperlink r:id="rId14" w:history="1">
              <w:r w:rsidRPr="00557965">
                <w:rPr>
                  <w:rStyle w:val="Hyperlink"/>
                  <w:rFonts w:ascii="Arial" w:hAnsi="Arial" w:cs="Arial"/>
                </w:rPr>
                <w:t>CN 06-015</w:t>
              </w:r>
            </w:hyperlink>
          </w:p>
          <w:p w:rsidR="0008697D" w:rsidRPr="000541CC" w:rsidRDefault="0008697D" w:rsidP="00BC1E94">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rPr>
            </w:pPr>
            <w:hyperlink r:id="rId15" w:history="1">
              <w:r w:rsidRPr="00092B69">
                <w:rPr>
                  <w:rStyle w:val="Hyperlink"/>
                  <w:rFonts w:ascii="Arial" w:hAnsi="Arial" w:cs="Arial"/>
                </w:rPr>
                <w:t>ML061560471</w:t>
              </w:r>
            </w:hyperlink>
          </w:p>
        </w:tc>
        <w:tc>
          <w:tcPr>
            <w:tcW w:w="5130" w:type="dxa"/>
          </w:tcPr>
          <w:p w:rsidR="0008697D" w:rsidRPr="000541CC" w:rsidRDefault="0008697D" w:rsidP="00BC1E94">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r w:rsidRPr="000541CC">
              <w:rPr>
                <w:rFonts w:ascii="Arial" w:hAnsi="Arial" w:cs="Arial"/>
              </w:rPr>
              <w:t>PI&amp;R Team Inspection Report format revised to accommodate the safety culture initiative described in Staff Requirements – SECY-04-0111 – “Recommended Staff Actions Regarding Agency Guidance in the Areas of Safety Conscious Work Environment and Safety Culture,” dated August 30, 2004</w:t>
            </w:r>
          </w:p>
        </w:tc>
        <w:tc>
          <w:tcPr>
            <w:tcW w:w="1170" w:type="dxa"/>
          </w:tcPr>
          <w:p w:rsidR="0008697D" w:rsidRPr="000541CC" w:rsidRDefault="0008697D" w:rsidP="00BC1E94">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rPr>
            </w:pPr>
            <w:r w:rsidRPr="000541CC">
              <w:rPr>
                <w:rFonts w:ascii="Arial" w:hAnsi="Arial" w:cs="Arial"/>
              </w:rPr>
              <w:t>Y</w:t>
            </w:r>
            <w:r>
              <w:rPr>
                <w:rFonts w:ascii="Arial" w:hAnsi="Arial" w:cs="Arial"/>
              </w:rPr>
              <w:t>es</w:t>
            </w:r>
          </w:p>
        </w:tc>
        <w:tc>
          <w:tcPr>
            <w:tcW w:w="1530" w:type="dxa"/>
          </w:tcPr>
          <w:p w:rsidR="0008697D" w:rsidRPr="000541CC" w:rsidRDefault="0008697D" w:rsidP="00BC1E94">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rPr>
            </w:pPr>
            <w:r w:rsidRPr="000541CC">
              <w:rPr>
                <w:rFonts w:ascii="Arial" w:hAnsi="Arial" w:cs="Arial"/>
              </w:rPr>
              <w:t>07/01/2006</w:t>
            </w:r>
          </w:p>
        </w:tc>
        <w:tc>
          <w:tcPr>
            <w:tcW w:w="1869" w:type="dxa"/>
          </w:tcPr>
          <w:p w:rsidR="0008697D" w:rsidRPr="000541CC" w:rsidRDefault="0008697D" w:rsidP="00BC1E94">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rPr>
            </w:pPr>
            <w:hyperlink r:id="rId16" w:history="1">
              <w:r w:rsidRPr="00092B69">
                <w:rPr>
                  <w:rStyle w:val="Hyperlink"/>
                  <w:rFonts w:ascii="Arial" w:hAnsi="Arial" w:cs="Arial"/>
                </w:rPr>
                <w:t>ML061570081</w:t>
              </w:r>
            </w:hyperlink>
          </w:p>
        </w:tc>
      </w:tr>
      <w:tr w:rsidR="0008697D" w:rsidRPr="000541CC" w:rsidTr="00BC1E94">
        <w:trPr>
          <w:trHeight w:val="268"/>
          <w:tblHeader/>
          <w:jc w:val="center"/>
        </w:trPr>
        <w:tc>
          <w:tcPr>
            <w:tcW w:w="1617" w:type="dxa"/>
          </w:tcPr>
          <w:p w:rsidR="0008697D" w:rsidRPr="000541CC" w:rsidRDefault="0008697D" w:rsidP="00BC1E94">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rPr>
            </w:pPr>
          </w:p>
        </w:tc>
        <w:tc>
          <w:tcPr>
            <w:tcW w:w="1783" w:type="dxa"/>
          </w:tcPr>
          <w:p w:rsidR="0008697D" w:rsidRDefault="00F47FC9" w:rsidP="00BC1E94">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rPr>
            </w:pPr>
            <w:ins w:id="10" w:author="btc1" w:date="2011-11-02T15:52:00Z">
              <w:r>
                <w:rPr>
                  <w:rFonts w:ascii="Arial" w:hAnsi="Arial" w:cs="Arial"/>
                </w:rPr>
                <w:t>10/28/11</w:t>
              </w:r>
            </w:ins>
          </w:p>
          <w:p w:rsidR="0008697D" w:rsidRPr="000541CC" w:rsidRDefault="0008697D" w:rsidP="00F47FC9">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rPr>
            </w:pPr>
            <w:r>
              <w:rPr>
                <w:rFonts w:ascii="Arial" w:hAnsi="Arial" w:cs="Arial"/>
              </w:rPr>
              <w:t xml:space="preserve">CN </w:t>
            </w:r>
            <w:ins w:id="11" w:author="btc1" w:date="2011-11-02T15:52:00Z">
              <w:r w:rsidR="00F47FC9">
                <w:rPr>
                  <w:rFonts w:ascii="Arial" w:hAnsi="Arial" w:cs="Arial"/>
                </w:rPr>
                <w:t>11-024</w:t>
              </w:r>
            </w:ins>
            <w:r w:rsidRPr="00E22A64">
              <w:rPr>
                <w:rFonts w:ascii="Arial" w:hAnsi="Arial" w:cs="Arial"/>
              </w:rPr>
              <w:t xml:space="preserve"> </w:t>
            </w:r>
            <w:r w:rsidR="00520A13" w:rsidRPr="00520A13">
              <w:rPr>
                <w:rFonts w:ascii="Arial" w:hAnsi="Arial" w:cs="Arial"/>
              </w:rPr>
              <w:t>ML111881201</w:t>
            </w:r>
          </w:p>
        </w:tc>
        <w:tc>
          <w:tcPr>
            <w:tcW w:w="5130" w:type="dxa"/>
          </w:tcPr>
          <w:p w:rsidR="0008697D" w:rsidRPr="000541CC" w:rsidRDefault="0008697D" w:rsidP="0008697D">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r>
              <w:rPr>
                <w:rFonts w:ascii="Arial" w:hAnsi="Arial" w:cs="Arial"/>
              </w:rPr>
              <w:t>Relocated example cover letter guidance to IMC 0612 Exhibit 4.</w:t>
            </w:r>
          </w:p>
        </w:tc>
        <w:tc>
          <w:tcPr>
            <w:tcW w:w="1170" w:type="dxa"/>
          </w:tcPr>
          <w:p w:rsidR="0008697D" w:rsidRPr="000541CC" w:rsidRDefault="0008697D" w:rsidP="00BC1E94">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rPr>
            </w:pPr>
            <w:r>
              <w:rPr>
                <w:rFonts w:ascii="Arial" w:hAnsi="Arial" w:cs="Arial"/>
              </w:rPr>
              <w:t>No</w:t>
            </w:r>
          </w:p>
        </w:tc>
        <w:tc>
          <w:tcPr>
            <w:tcW w:w="1530" w:type="dxa"/>
          </w:tcPr>
          <w:p w:rsidR="0008697D" w:rsidRPr="000541CC" w:rsidRDefault="0008697D" w:rsidP="00BC1E94">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rPr>
            </w:pPr>
            <w:r>
              <w:rPr>
                <w:rFonts w:ascii="Arial" w:hAnsi="Arial" w:cs="Arial"/>
              </w:rPr>
              <w:t>N/A</w:t>
            </w:r>
          </w:p>
        </w:tc>
        <w:tc>
          <w:tcPr>
            <w:tcW w:w="1869" w:type="dxa"/>
          </w:tcPr>
          <w:p w:rsidR="0008697D" w:rsidRPr="000541CC" w:rsidRDefault="0008697D" w:rsidP="00BC1E94">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rPr>
            </w:pPr>
          </w:p>
        </w:tc>
      </w:tr>
    </w:tbl>
    <w:p w:rsidR="002E784D" w:rsidRPr="00A57EBC" w:rsidRDefault="002E784D" w:rsidP="0008697D">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sz w:val="22"/>
          <w:szCs w:val="22"/>
        </w:rPr>
      </w:pPr>
    </w:p>
    <w:sectPr w:rsidR="002E784D" w:rsidRPr="00A57EBC" w:rsidSect="00E771B3">
      <w:footerReference w:type="even" r:id="rId17"/>
      <w:footerReference w:type="default" r:id="rId18"/>
      <w:pgSz w:w="15840" w:h="12240" w:orient="landscape"/>
      <w:pgMar w:top="990" w:right="1440" w:bottom="720" w:left="1440" w:header="990" w:footer="720"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5E51" w:rsidRDefault="00C85E51">
      <w:r>
        <w:separator/>
      </w:r>
    </w:p>
  </w:endnote>
  <w:endnote w:type="continuationSeparator" w:id="0">
    <w:p w:rsidR="00C85E51" w:rsidRDefault="00C85E5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P TypographicSymbols">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Shruti">
    <w:panose1 w:val="02000500000000000000"/>
    <w:charset w:val="00"/>
    <w:family w:val="auto"/>
    <w:pitch w:val="variable"/>
    <w:sig w:usb0="0004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4A19" w:rsidRDefault="00BD4A19" w:rsidP="00BD4A19">
    <w:pPr>
      <w:tabs>
        <w:tab w:val="center" w:pos="4680"/>
        <w:tab w:val="right" w:pos="9360"/>
      </w:tabs>
    </w:pPr>
  </w:p>
  <w:p w:rsidR="00777566" w:rsidRDefault="00BD4A19" w:rsidP="00BD4A19">
    <w:pPr>
      <w:tabs>
        <w:tab w:val="center" w:pos="4680"/>
        <w:tab w:val="right" w:pos="9360"/>
      </w:tabs>
    </w:pPr>
    <w:r>
      <w:rPr>
        <w:rFonts w:ascii="Arial" w:hAnsi="Arial" w:cs="Arial"/>
      </w:rPr>
      <w:t>Issue Date: XX/XX/XX</w:t>
    </w:r>
    <w:r>
      <w:rPr>
        <w:rFonts w:ascii="Arial" w:hAnsi="Arial" w:cs="Arial"/>
      </w:rPr>
      <w:tab/>
      <w:t>D-</w:t>
    </w:r>
    <w:r>
      <w:rPr>
        <w:rFonts w:ascii="Arial" w:hAnsi="Arial" w:cs="Arial"/>
      </w:rPr>
      <w:fldChar w:fldCharType="begin"/>
    </w:r>
    <w:r>
      <w:rPr>
        <w:rFonts w:ascii="Arial" w:hAnsi="Arial" w:cs="Arial"/>
      </w:rPr>
      <w:instrText xml:space="preserve">PAGE </w:instrText>
    </w:r>
    <w:r>
      <w:rPr>
        <w:rFonts w:ascii="Arial" w:hAnsi="Arial" w:cs="Arial"/>
      </w:rPr>
      <w:fldChar w:fldCharType="separate"/>
    </w:r>
    <w:r w:rsidR="00D77912">
      <w:rPr>
        <w:rFonts w:ascii="Arial" w:hAnsi="Arial" w:cs="Arial"/>
        <w:noProof/>
      </w:rPr>
      <w:t>2</w:t>
    </w:r>
    <w:r>
      <w:rPr>
        <w:rFonts w:ascii="Arial" w:hAnsi="Arial" w:cs="Arial"/>
      </w:rPr>
      <w:fldChar w:fldCharType="end"/>
    </w:r>
    <w:r>
      <w:rPr>
        <w:rFonts w:ascii="Arial" w:hAnsi="Arial" w:cs="Arial"/>
      </w:rPr>
      <w:tab/>
      <w:t>0612 Appendix D</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7566" w:rsidRDefault="00777566" w:rsidP="00BD4A19">
    <w:pPr>
      <w:tabs>
        <w:tab w:val="center" w:pos="4680"/>
        <w:tab w:val="right" w:pos="9360"/>
      </w:tabs>
    </w:pPr>
  </w:p>
  <w:p w:rsidR="00BD4A19" w:rsidRPr="00777566" w:rsidRDefault="00BD4A19" w:rsidP="00BD4A19">
    <w:pPr>
      <w:tabs>
        <w:tab w:val="center" w:pos="4680"/>
        <w:tab w:val="right" w:pos="9360"/>
      </w:tabs>
      <w:rPr>
        <w:rFonts w:ascii="Arial" w:hAnsi="Arial" w:cs="Arial"/>
      </w:rPr>
    </w:pPr>
    <w:r>
      <w:rPr>
        <w:rFonts w:ascii="Arial" w:hAnsi="Arial" w:cs="Arial"/>
      </w:rPr>
      <w:t xml:space="preserve">Issue Date: </w:t>
    </w:r>
    <w:ins w:id="1" w:author="btc1" w:date="2011-11-02T15:51:00Z">
      <w:r w:rsidR="00F47FC9">
        <w:rPr>
          <w:rFonts w:ascii="Arial" w:hAnsi="Arial" w:cs="Arial"/>
        </w:rPr>
        <w:t>10/28/11</w:t>
      </w:r>
    </w:ins>
    <w:r>
      <w:rPr>
        <w:rFonts w:ascii="Arial" w:hAnsi="Arial" w:cs="Arial"/>
      </w:rPr>
      <w:tab/>
      <w:t>D-</w:t>
    </w:r>
    <w:r>
      <w:rPr>
        <w:rFonts w:ascii="Arial" w:hAnsi="Arial" w:cs="Arial"/>
      </w:rPr>
      <w:fldChar w:fldCharType="begin"/>
    </w:r>
    <w:r>
      <w:rPr>
        <w:rFonts w:ascii="Arial" w:hAnsi="Arial" w:cs="Arial"/>
      </w:rPr>
      <w:instrText xml:space="preserve">PAGE </w:instrText>
    </w:r>
    <w:r>
      <w:rPr>
        <w:rFonts w:ascii="Arial" w:hAnsi="Arial" w:cs="Arial"/>
      </w:rPr>
      <w:fldChar w:fldCharType="separate"/>
    </w:r>
    <w:r w:rsidR="00F47FC9">
      <w:rPr>
        <w:rFonts w:ascii="Arial" w:hAnsi="Arial" w:cs="Arial"/>
        <w:noProof/>
      </w:rPr>
      <w:t>1</w:t>
    </w:r>
    <w:r>
      <w:rPr>
        <w:rFonts w:ascii="Arial" w:hAnsi="Arial" w:cs="Arial"/>
      </w:rPr>
      <w:fldChar w:fldCharType="end"/>
    </w:r>
    <w:r>
      <w:rPr>
        <w:rFonts w:ascii="Arial" w:hAnsi="Arial" w:cs="Arial"/>
      </w:rPr>
      <w:tab/>
      <w:t>0612 Appendix D</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4A19" w:rsidRDefault="00BD4A19" w:rsidP="00BD4A19">
    <w:pPr>
      <w:tabs>
        <w:tab w:val="center" w:pos="4680"/>
        <w:tab w:val="right" w:pos="9360"/>
      </w:tabs>
    </w:pPr>
  </w:p>
  <w:p w:rsidR="00777566" w:rsidRPr="00BD4A19" w:rsidRDefault="00BD4A19" w:rsidP="00BD4A19">
    <w:pPr>
      <w:tabs>
        <w:tab w:val="center" w:pos="4680"/>
        <w:tab w:val="right" w:pos="9360"/>
      </w:tabs>
    </w:pPr>
    <w:r>
      <w:rPr>
        <w:rFonts w:ascii="Arial" w:hAnsi="Arial" w:cs="Arial"/>
      </w:rPr>
      <w:t xml:space="preserve">Issue Date: </w:t>
    </w:r>
    <w:ins w:id="2" w:author="btc1" w:date="2011-11-02T15:51:00Z">
      <w:r w:rsidR="00F47FC9">
        <w:rPr>
          <w:rFonts w:ascii="Arial" w:hAnsi="Arial" w:cs="Arial"/>
        </w:rPr>
        <w:t>10/28/11</w:t>
      </w:r>
    </w:ins>
    <w:r>
      <w:rPr>
        <w:rFonts w:ascii="Arial" w:hAnsi="Arial" w:cs="Arial"/>
      </w:rPr>
      <w:tab/>
      <w:t>D-</w:t>
    </w:r>
    <w:r>
      <w:rPr>
        <w:rFonts w:ascii="Arial" w:hAnsi="Arial" w:cs="Arial"/>
      </w:rPr>
      <w:fldChar w:fldCharType="begin"/>
    </w:r>
    <w:r>
      <w:rPr>
        <w:rFonts w:ascii="Arial" w:hAnsi="Arial" w:cs="Arial"/>
      </w:rPr>
      <w:instrText xml:space="preserve">PAGE </w:instrText>
    </w:r>
    <w:r>
      <w:rPr>
        <w:rFonts w:ascii="Arial" w:hAnsi="Arial" w:cs="Arial"/>
      </w:rPr>
      <w:fldChar w:fldCharType="separate"/>
    </w:r>
    <w:r w:rsidR="00F47FC9">
      <w:rPr>
        <w:rFonts w:ascii="Arial" w:hAnsi="Arial" w:cs="Arial"/>
        <w:noProof/>
      </w:rPr>
      <w:t>2</w:t>
    </w:r>
    <w:r>
      <w:rPr>
        <w:rFonts w:ascii="Arial" w:hAnsi="Arial" w:cs="Arial"/>
      </w:rPr>
      <w:fldChar w:fldCharType="end"/>
    </w:r>
    <w:r>
      <w:rPr>
        <w:rFonts w:ascii="Arial" w:hAnsi="Arial" w:cs="Arial"/>
      </w:rPr>
      <w:tab/>
      <w:t>0612 Appendix D</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4A19" w:rsidRDefault="00BD4A19" w:rsidP="00BD4A19">
    <w:pPr>
      <w:tabs>
        <w:tab w:val="center" w:pos="4680"/>
        <w:tab w:val="right" w:pos="9360"/>
      </w:tabs>
    </w:pPr>
  </w:p>
  <w:p w:rsidR="00777566" w:rsidRPr="00BD4A19" w:rsidRDefault="00BD4A19" w:rsidP="00BD4A19">
    <w:pPr>
      <w:tabs>
        <w:tab w:val="center" w:pos="4680"/>
        <w:tab w:val="right" w:pos="9360"/>
      </w:tabs>
    </w:pPr>
    <w:r>
      <w:rPr>
        <w:rFonts w:ascii="Arial" w:hAnsi="Arial" w:cs="Arial"/>
      </w:rPr>
      <w:t xml:space="preserve">Issue Date: </w:t>
    </w:r>
    <w:r w:rsidR="00F47FC9">
      <w:rPr>
        <w:rFonts w:ascii="Arial" w:hAnsi="Arial" w:cs="Arial"/>
      </w:rPr>
      <w:t>10/28/11</w:t>
    </w:r>
    <w:r>
      <w:rPr>
        <w:rFonts w:ascii="Arial" w:hAnsi="Arial" w:cs="Arial"/>
      </w:rPr>
      <w:tab/>
      <w:t>D-</w:t>
    </w:r>
    <w:r>
      <w:rPr>
        <w:rFonts w:ascii="Arial" w:hAnsi="Arial" w:cs="Arial"/>
      </w:rPr>
      <w:fldChar w:fldCharType="begin"/>
    </w:r>
    <w:r>
      <w:rPr>
        <w:rFonts w:ascii="Arial" w:hAnsi="Arial" w:cs="Arial"/>
      </w:rPr>
      <w:instrText xml:space="preserve">PAGE </w:instrText>
    </w:r>
    <w:r>
      <w:rPr>
        <w:rFonts w:ascii="Arial" w:hAnsi="Arial" w:cs="Arial"/>
      </w:rPr>
      <w:fldChar w:fldCharType="separate"/>
    </w:r>
    <w:r w:rsidR="00F47FC9">
      <w:rPr>
        <w:rFonts w:ascii="Arial" w:hAnsi="Arial" w:cs="Arial"/>
        <w:noProof/>
      </w:rPr>
      <w:t>3</w:t>
    </w:r>
    <w:r>
      <w:rPr>
        <w:rFonts w:ascii="Arial" w:hAnsi="Arial" w:cs="Arial"/>
      </w:rPr>
      <w:fldChar w:fldCharType="end"/>
    </w:r>
    <w:r>
      <w:rPr>
        <w:rFonts w:ascii="Arial" w:hAnsi="Arial" w:cs="Arial"/>
      </w:rPr>
      <w:tab/>
      <w:t>0612 Appendix D</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7566" w:rsidRDefault="00777566">
    <w:pPr>
      <w:spacing w:line="256" w:lineRule="exact"/>
    </w:pPr>
  </w:p>
  <w:p w:rsidR="00777566" w:rsidRDefault="00777566">
    <w:pPr>
      <w:framePr w:w="12961" w:wrap="notBeside" w:vAnchor="text" w:hAnchor="text" w:x="1" w:y="1"/>
      <w:jc w:val="center"/>
      <w:rPr>
        <w:rFonts w:ascii="Arial" w:hAnsi="Arial" w:cs="Arial"/>
      </w:rPr>
    </w:pPr>
    <w:r>
      <w:rPr>
        <w:rFonts w:ascii="Arial" w:hAnsi="Arial" w:cs="Arial"/>
      </w:rPr>
      <w:t>A</w:t>
    </w:r>
  </w:p>
  <w:p w:rsidR="00777566" w:rsidRDefault="00777566">
    <w:pPr>
      <w:tabs>
        <w:tab w:val="right" w:pos="12960"/>
      </w:tabs>
      <w:rPr>
        <w:rFonts w:ascii="Arial" w:hAnsi="Arial" w:cs="Arial"/>
      </w:rPr>
    </w:pPr>
    <w:r>
      <w:rPr>
        <w:rFonts w:ascii="Arial" w:hAnsi="Arial" w:cs="Arial"/>
      </w:rPr>
      <w:t>Issue Date: 06/22/06</w:t>
    </w:r>
    <w:r>
      <w:rPr>
        <w:rFonts w:ascii="Arial" w:hAnsi="Arial" w:cs="Arial"/>
      </w:rPr>
      <w:tab/>
      <w:t>0612: Appendix D</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4A19" w:rsidRDefault="00BD4A19" w:rsidP="00BD4A19">
    <w:pPr>
      <w:spacing w:line="256" w:lineRule="exact"/>
    </w:pPr>
  </w:p>
  <w:p w:rsidR="00BD4A19" w:rsidRDefault="00BD4A19" w:rsidP="00BD4A19">
    <w:pPr>
      <w:tabs>
        <w:tab w:val="center" w:pos="6480"/>
        <w:tab w:val="right" w:pos="12960"/>
      </w:tabs>
      <w:rPr>
        <w:rFonts w:ascii="Arial" w:hAnsi="Arial" w:cs="Arial"/>
      </w:rPr>
    </w:pPr>
    <w:r>
      <w:rPr>
        <w:rFonts w:ascii="Arial" w:hAnsi="Arial" w:cs="Arial"/>
      </w:rPr>
      <w:t xml:space="preserve">Issue Date: </w:t>
    </w:r>
    <w:ins w:id="12" w:author="btc1" w:date="2011-11-02T15:52:00Z">
      <w:r w:rsidR="00F47FC9">
        <w:rPr>
          <w:rFonts w:ascii="Arial" w:hAnsi="Arial" w:cs="Arial"/>
        </w:rPr>
        <w:t>10/28/11</w:t>
      </w:r>
    </w:ins>
    <w:r>
      <w:rPr>
        <w:rFonts w:ascii="Arial" w:hAnsi="Arial" w:cs="Arial"/>
      </w:rPr>
      <w:tab/>
      <w:t>Att1-</w:t>
    </w:r>
    <w:r w:rsidRPr="00EB1591">
      <w:rPr>
        <w:rFonts w:ascii="Arial" w:hAnsi="Arial" w:cs="Arial"/>
      </w:rPr>
      <w:fldChar w:fldCharType="begin"/>
    </w:r>
    <w:r w:rsidRPr="00EB1591">
      <w:rPr>
        <w:rFonts w:ascii="Arial" w:hAnsi="Arial" w:cs="Arial"/>
      </w:rPr>
      <w:instrText xml:space="preserve"> PAGE   \* MERGEFORMAT </w:instrText>
    </w:r>
    <w:r w:rsidRPr="00EB1591">
      <w:rPr>
        <w:rFonts w:ascii="Arial" w:hAnsi="Arial" w:cs="Arial"/>
      </w:rPr>
      <w:fldChar w:fldCharType="separate"/>
    </w:r>
    <w:r w:rsidR="00F47FC9">
      <w:rPr>
        <w:rFonts w:ascii="Arial" w:hAnsi="Arial" w:cs="Arial"/>
        <w:noProof/>
      </w:rPr>
      <w:t>1</w:t>
    </w:r>
    <w:r w:rsidRPr="00EB1591">
      <w:rPr>
        <w:rFonts w:ascii="Arial" w:hAnsi="Arial" w:cs="Arial"/>
      </w:rPr>
      <w:fldChar w:fldCharType="end"/>
    </w:r>
    <w:r>
      <w:rPr>
        <w:rFonts w:ascii="Arial" w:hAnsi="Arial" w:cs="Arial"/>
      </w:rPr>
      <w:tab/>
      <w:t>0612 Appendix D</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5E51" w:rsidRDefault="00C85E51">
      <w:r>
        <w:separator/>
      </w:r>
    </w:p>
  </w:footnote>
  <w:footnote w:type="continuationSeparator" w:id="0">
    <w:p w:rsidR="00C85E51" w:rsidRDefault="00C85E5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AD09D84"/>
    <w:lvl w:ilvl="0">
      <w:numFmt w:val="bullet"/>
      <w:lvlText w:val="*"/>
      <w:lvlJc w:val="left"/>
    </w:lvl>
  </w:abstractNum>
  <w:abstractNum w:abstractNumId="1">
    <w:nsid w:val="00000001"/>
    <w:multiLevelType w:val="multilevel"/>
    <w:tmpl w:val="54C8DFA0"/>
    <w:name w:val="AutoList24"/>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
    <w:nsid w:val="00000002"/>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3">
    <w:nsid w:val="00000003"/>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4">
    <w:nsid w:val="00000004"/>
    <w:multiLevelType w:val="multilevel"/>
    <w:tmpl w:val="00000000"/>
    <w:name w:val="AutoList27"/>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5">
    <w:nsid w:val="00000005"/>
    <w:multiLevelType w:val="multilevel"/>
    <w:tmpl w:val="00000000"/>
    <w:name w:val="AutoList3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
    <w:nsid w:val="00000006"/>
    <w:multiLevelType w:val="multilevel"/>
    <w:tmpl w:val="00000000"/>
    <w:name w:val="AutoList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
    <w:nsid w:val="00000007"/>
    <w:multiLevelType w:val="multilevel"/>
    <w:tmpl w:val="00000000"/>
    <w:name w:val="AutoList2"/>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8">
    <w:nsid w:val="00000008"/>
    <w:multiLevelType w:val="multilevel"/>
    <w:tmpl w:val="00000000"/>
    <w:name w:val="AutoList4"/>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9">
    <w:nsid w:val="00000009"/>
    <w:multiLevelType w:val="multilevel"/>
    <w:tmpl w:val="00000000"/>
    <w:name w:val="AutoList5"/>
    <w:lvl w:ilvl="0">
      <w:start w:val="1"/>
      <w:numFmt w:val="lowerLetter"/>
      <w:lvlText w:val="%1."/>
      <w:lvlJc w:val="left"/>
    </w:lvl>
    <w:lvl w:ilvl="1">
      <w:start w:val="1"/>
      <w:numFmt w:val="upp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num w:numId="1">
    <w:abstractNumId w:val="1"/>
    <w:lvlOverride w:ilvl="0">
      <w:startOverride w:val="1"/>
      <w:lvl w:ilvl="0">
        <w:start w:val="1"/>
        <w:numFmt w:val="decimal"/>
        <w:lvlText w:val="%1."/>
        <w:lvlJc w:val="left"/>
      </w:lvl>
    </w:lvlOverride>
    <w:lvlOverride w:ilvl="1">
      <w:startOverride w:val="1"/>
      <w:lvl w:ilvl="1">
        <w:start w:val="1"/>
        <w:numFmt w:val="lowerLetter"/>
        <w:lvlText w:val="%2."/>
        <w:lvlJc w:val="left"/>
        <w:rPr>
          <w:color w:val="auto"/>
        </w:rPr>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6"/>
    <w:lvlOverride w:ilvl="0">
      <w:startOverride w:val="4"/>
      <w:lvl w:ilvl="0">
        <w:start w:val="4"/>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
    <w:abstractNumId w:val="0"/>
    <w:lvlOverride w:ilvl="0">
      <w:lvl w:ilvl="0">
        <w:numFmt w:val="bullet"/>
        <w:lvlText w:val="$"/>
        <w:legacy w:legacy="1" w:legacySpace="0" w:legacyIndent="720"/>
        <w:lvlJc w:val="left"/>
        <w:pPr>
          <w:ind w:left="2160" w:hanging="720"/>
        </w:pPr>
        <w:rPr>
          <w:rFonts w:ascii="WP TypographicSymbols" w:hAnsi="WP TypographicSymbols"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trackRevisions/>
  <w:doNotTrackMoves/>
  <w:defaultTabStop w:val="720"/>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3074"/>
  </w:hdrShapeDefaults>
  <w:footnotePr>
    <w:footnote w:id="-1"/>
    <w:footnote w:id="0"/>
  </w:footnotePr>
  <w:endnotePr>
    <w:endnote w:id="-1"/>
    <w:endnote w:id="0"/>
  </w:endnotePr>
  <w:compat>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E784D"/>
    <w:rsid w:val="0008697D"/>
    <w:rsid w:val="00232FE2"/>
    <w:rsid w:val="002E784D"/>
    <w:rsid w:val="00361DF2"/>
    <w:rsid w:val="004351EE"/>
    <w:rsid w:val="00520A13"/>
    <w:rsid w:val="005F58E6"/>
    <w:rsid w:val="00777566"/>
    <w:rsid w:val="008543FE"/>
    <w:rsid w:val="008C22E9"/>
    <w:rsid w:val="00955BBA"/>
    <w:rsid w:val="00A57EBC"/>
    <w:rsid w:val="00BC1E94"/>
    <w:rsid w:val="00BD4A19"/>
    <w:rsid w:val="00C85E51"/>
    <w:rsid w:val="00D77912"/>
    <w:rsid w:val="00E62B68"/>
    <w:rsid w:val="00E771B3"/>
    <w:rsid w:val="00F47FC9"/>
    <w:rsid w:val="00F56A20"/>
    <w:rsid w:val="00F946E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autoSpaceDE w:val="0"/>
      <w:autoSpaceDN w:val="0"/>
      <w:adjustRightInd w:val="0"/>
    </w:pPr>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FootnoteReference">
    <w:name w:val="footnote reference"/>
    <w:semiHidden/>
  </w:style>
  <w:style w:type="paragraph" w:customStyle="1" w:styleId="Level1">
    <w:name w:val="Level 1"/>
    <w:basedOn w:val="Normal"/>
    <w:pPr>
      <w:numPr>
        <w:numId w:val="2"/>
      </w:numPr>
      <w:ind w:left="540" w:hanging="540"/>
      <w:outlineLvl w:val="0"/>
    </w:pPr>
  </w:style>
  <w:style w:type="paragraph" w:customStyle="1" w:styleId="Level2">
    <w:name w:val="Level 2"/>
    <w:basedOn w:val="Normal"/>
    <w:pPr>
      <w:numPr>
        <w:ilvl w:val="1"/>
        <w:numId w:val="1"/>
      </w:numPr>
      <w:ind w:left="1440" w:hanging="720"/>
      <w:outlineLvl w:val="1"/>
    </w:pPr>
  </w:style>
  <w:style w:type="character" w:customStyle="1" w:styleId="Hypertext">
    <w:name w:val="Hypertext"/>
    <w:rPr>
      <w:color w:val="0000FF"/>
      <w:u w:val="single"/>
    </w:rPr>
  </w:style>
  <w:style w:type="paragraph" w:styleId="Header">
    <w:name w:val="header"/>
    <w:basedOn w:val="Normal"/>
    <w:rsid w:val="00E771B3"/>
    <w:pPr>
      <w:tabs>
        <w:tab w:val="center" w:pos="4320"/>
        <w:tab w:val="right" w:pos="8640"/>
      </w:tabs>
    </w:pPr>
  </w:style>
  <w:style w:type="paragraph" w:styleId="Footer">
    <w:name w:val="footer"/>
    <w:basedOn w:val="Normal"/>
    <w:rsid w:val="00E771B3"/>
    <w:pPr>
      <w:tabs>
        <w:tab w:val="center" w:pos="4320"/>
        <w:tab w:val="right" w:pos="8640"/>
      </w:tabs>
    </w:pPr>
  </w:style>
  <w:style w:type="character" w:styleId="PageNumber">
    <w:name w:val="page number"/>
    <w:basedOn w:val="DefaultParagraphFont"/>
    <w:rsid w:val="00E771B3"/>
  </w:style>
  <w:style w:type="paragraph" w:styleId="BalloonText">
    <w:name w:val="Balloon Text"/>
    <w:basedOn w:val="Normal"/>
    <w:link w:val="BalloonTextChar"/>
    <w:rsid w:val="00777566"/>
    <w:rPr>
      <w:rFonts w:ascii="Tahoma" w:hAnsi="Tahoma" w:cs="Tahoma"/>
      <w:sz w:val="16"/>
      <w:szCs w:val="16"/>
    </w:rPr>
  </w:style>
  <w:style w:type="character" w:customStyle="1" w:styleId="BalloonTextChar">
    <w:name w:val="Balloon Text Char"/>
    <w:basedOn w:val="DefaultParagraphFont"/>
    <w:link w:val="BalloonText"/>
    <w:rsid w:val="00777566"/>
    <w:rPr>
      <w:rFonts w:ascii="Tahoma" w:hAnsi="Tahoma" w:cs="Tahoma"/>
      <w:sz w:val="16"/>
      <w:szCs w:val="16"/>
    </w:rPr>
  </w:style>
  <w:style w:type="character" w:styleId="Hyperlink">
    <w:name w:val="Hyperlink"/>
    <w:basedOn w:val="DefaultParagraphFont"/>
    <w:rsid w:val="0008697D"/>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nrodrp.nrc.gov/idmws/ViewDocByAccession.asp?AccessionNumber=ML031610702" TargetMode="External"/><Relationship Id="rId18"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nrc.gov/reading-rm/doc-collections/insp-manual/changenotices/2003/03-021.html" TargetMode="Externa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https://nrodrp.nrc.gov/idmws/ViewDocByAccession.asp?AccessionNumber=ML06157008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s://nrodrp.nrc.gov/idmws/ViewDocByAccession.asp?AccessionNumber=ML061560471" TargetMode="External"/><Relationship Id="rId10" Type="http://schemas.openxmlformats.org/officeDocument/2006/relationships/footer" Target="footer3.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adamswebsearch.nrc.gov/idmws/ViewDocByAccession.asp?AccessionNumber=ML06156045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859503-8416-45FB-978D-1D2C51381B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1981</Words>
  <Characters>11293</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Indellient</Company>
  <LinksUpToDate>false</LinksUpToDate>
  <CharactersWithSpaces>13248</CharactersWithSpaces>
  <SharedDoc>false</SharedDoc>
  <HLinks>
    <vt:vector size="36" baseType="variant">
      <vt:variant>
        <vt:i4>3080241</vt:i4>
      </vt:variant>
      <vt:variant>
        <vt:i4>15</vt:i4>
      </vt:variant>
      <vt:variant>
        <vt:i4>0</vt:i4>
      </vt:variant>
      <vt:variant>
        <vt:i4>5</vt:i4>
      </vt:variant>
      <vt:variant>
        <vt:lpwstr>https://nrodrp.nrc.gov/idmws/ViewDocByAccession.asp?AccessionNumber=ML061570081</vt:lpwstr>
      </vt:variant>
      <vt:variant>
        <vt:lpwstr/>
      </vt:variant>
      <vt:variant>
        <vt:i4>2097204</vt:i4>
      </vt:variant>
      <vt:variant>
        <vt:i4>12</vt:i4>
      </vt:variant>
      <vt:variant>
        <vt:i4>0</vt:i4>
      </vt:variant>
      <vt:variant>
        <vt:i4>5</vt:i4>
      </vt:variant>
      <vt:variant>
        <vt:lpwstr>https://nrodrp.nrc.gov/idmws/ViewDocByAccession.asp?AccessionNumber=ML061560471</vt:lpwstr>
      </vt:variant>
      <vt:variant>
        <vt:lpwstr/>
      </vt:variant>
      <vt:variant>
        <vt:i4>8323135</vt:i4>
      </vt:variant>
      <vt:variant>
        <vt:i4>9</vt:i4>
      </vt:variant>
      <vt:variant>
        <vt:i4>0</vt:i4>
      </vt:variant>
      <vt:variant>
        <vt:i4>5</vt:i4>
      </vt:variant>
      <vt:variant>
        <vt:lpwstr>http://adamswebsearch.nrc.gov/idmws/ViewDocByAccession.asp?AccessionNumber=ML061560454</vt:lpwstr>
      </vt:variant>
      <vt:variant>
        <vt:lpwstr/>
      </vt:variant>
      <vt:variant>
        <vt:i4>2162736</vt:i4>
      </vt:variant>
      <vt:variant>
        <vt:i4>6</vt:i4>
      </vt:variant>
      <vt:variant>
        <vt:i4>0</vt:i4>
      </vt:variant>
      <vt:variant>
        <vt:i4>5</vt:i4>
      </vt:variant>
      <vt:variant>
        <vt:lpwstr>https://nrodrp.nrc.gov/idmws/ViewDocByAccession.asp?AccessionNumber=ML031610702</vt:lpwstr>
      </vt:variant>
      <vt:variant>
        <vt:lpwstr/>
      </vt:variant>
      <vt:variant>
        <vt:i4>1769564</vt:i4>
      </vt:variant>
      <vt:variant>
        <vt:i4>3</vt:i4>
      </vt:variant>
      <vt:variant>
        <vt:i4>0</vt:i4>
      </vt:variant>
      <vt:variant>
        <vt:i4>5</vt:i4>
      </vt:variant>
      <vt:variant>
        <vt:lpwstr>http://www.nrc.gov/reading-rm/doc-collections/insp-manual/changenotices/2003/03-021.html</vt:lpwstr>
      </vt:variant>
      <vt:variant>
        <vt:lpwstr/>
      </vt:variant>
      <vt:variant>
        <vt:i4>2228325</vt:i4>
      </vt:variant>
      <vt:variant>
        <vt:i4>0</vt:i4>
      </vt:variant>
      <vt:variant>
        <vt:i4>0</vt:i4>
      </vt:variant>
      <vt:variant>
        <vt:i4>5</vt:i4>
      </vt:variant>
      <vt:variant>
        <vt:lpwstr>http://www.nrc.gov/reading-rm/doc-collections/insp-manual/manual-chapter/index.html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Murray</dc:creator>
  <cp:keywords/>
  <dc:description/>
  <cp:lastModifiedBy>btc1</cp:lastModifiedBy>
  <cp:revision>2</cp:revision>
  <dcterms:created xsi:type="dcterms:W3CDTF">2011-11-02T19:54:00Z</dcterms:created>
  <dcterms:modified xsi:type="dcterms:W3CDTF">2011-11-02T19:54:00Z</dcterms:modified>
</cp:coreProperties>
</file>